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6984C19F" w:rsidR="00067FE2" w:rsidRDefault="003448A6" w:rsidP="00F44236">
            <w:pPr>
              <w:pStyle w:val="Header"/>
            </w:pPr>
            <w:hyperlink r:id="rId8" w:history="1">
              <w:r w:rsidRPr="003448A6">
                <w:rPr>
                  <w:rStyle w:val="Hyperlink"/>
                </w:rPr>
                <w:t>138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0E0A865" w:rsidR="00067FE2" w:rsidRDefault="002C236E" w:rsidP="00F44236">
            <w:pPr>
              <w:pStyle w:val="Header"/>
            </w:pPr>
            <w:r>
              <w:t xml:space="preserve">Large Load Interconnection </w:t>
            </w:r>
            <w:r w:rsidR="0084419B">
              <w:t xml:space="preserve">Study </w:t>
            </w:r>
            <w:r w:rsidR="002733BE">
              <w:t xml:space="preserve">Review </w:t>
            </w:r>
            <w:r w:rsidR="000F0D64">
              <w:t>and</w:t>
            </w:r>
            <w:r w:rsidR="00687C2D">
              <w:t xml:space="preserve"> </w:t>
            </w:r>
            <w:r w:rsidR="00532A08">
              <w:t xml:space="preserve">Approval </w:t>
            </w:r>
            <w:r w:rsidR="00687C2D">
              <w:t>Process</w:t>
            </w:r>
          </w:p>
        </w:tc>
      </w:tr>
      <w:tr w:rsidR="00201A0A" w:rsidRPr="00E01925" w14:paraId="61F073EE" w14:textId="77777777" w:rsidTr="00BC2D06">
        <w:trPr>
          <w:trHeight w:val="518"/>
        </w:trPr>
        <w:tc>
          <w:tcPr>
            <w:tcW w:w="2880" w:type="dxa"/>
            <w:gridSpan w:val="2"/>
            <w:shd w:val="clear" w:color="auto" w:fill="FFFFFF"/>
            <w:vAlign w:val="center"/>
          </w:tcPr>
          <w:p w14:paraId="61887982" w14:textId="7D5100A4" w:rsidR="00201A0A" w:rsidRPr="00E01925" w:rsidRDefault="00201A0A" w:rsidP="00201A0A">
            <w:pPr>
              <w:pStyle w:val="Header"/>
              <w:rPr>
                <w:bCs w:val="0"/>
              </w:rPr>
            </w:pPr>
            <w:r w:rsidRPr="00E01925">
              <w:rPr>
                <w:bCs w:val="0"/>
              </w:rPr>
              <w:t xml:space="preserve">Date </w:t>
            </w:r>
            <w:r>
              <w:rPr>
                <w:bCs w:val="0"/>
              </w:rPr>
              <w:t>of Decision</w:t>
            </w:r>
          </w:p>
        </w:tc>
        <w:tc>
          <w:tcPr>
            <w:tcW w:w="7560" w:type="dxa"/>
            <w:gridSpan w:val="2"/>
            <w:vAlign w:val="center"/>
          </w:tcPr>
          <w:p w14:paraId="4BAA5E4C" w14:textId="39EF176D" w:rsidR="00201A0A" w:rsidRPr="00E01925" w:rsidRDefault="00201A0A" w:rsidP="00201A0A">
            <w:pPr>
              <w:pStyle w:val="NormalArial"/>
            </w:pPr>
            <w:r>
              <w:t>January 8, 2026</w:t>
            </w:r>
          </w:p>
        </w:tc>
      </w:tr>
      <w:tr w:rsidR="00201A0A" w:rsidRPr="00E01925" w14:paraId="76618664" w14:textId="77777777" w:rsidTr="00BC2D06">
        <w:trPr>
          <w:trHeight w:val="518"/>
        </w:trPr>
        <w:tc>
          <w:tcPr>
            <w:tcW w:w="2880" w:type="dxa"/>
            <w:gridSpan w:val="2"/>
            <w:shd w:val="clear" w:color="auto" w:fill="FFFFFF"/>
            <w:vAlign w:val="center"/>
          </w:tcPr>
          <w:p w14:paraId="18E39328" w14:textId="246280EC" w:rsidR="00201A0A" w:rsidRPr="00E01925" w:rsidRDefault="00201A0A" w:rsidP="00201A0A">
            <w:pPr>
              <w:pStyle w:val="Header"/>
              <w:rPr>
                <w:bCs w:val="0"/>
              </w:rPr>
            </w:pPr>
            <w:r>
              <w:rPr>
                <w:bCs w:val="0"/>
              </w:rPr>
              <w:t>Action</w:t>
            </w:r>
          </w:p>
        </w:tc>
        <w:tc>
          <w:tcPr>
            <w:tcW w:w="7560" w:type="dxa"/>
            <w:gridSpan w:val="2"/>
            <w:vAlign w:val="center"/>
          </w:tcPr>
          <w:p w14:paraId="6D913314" w14:textId="71F8ACC8" w:rsidR="00201A0A" w:rsidRPr="00460F09" w:rsidRDefault="00201A0A" w:rsidP="00201A0A">
            <w:pPr>
              <w:pStyle w:val="NormalArial"/>
            </w:pPr>
            <w:r w:rsidRPr="00460F09">
              <w:t>Tabled</w:t>
            </w:r>
          </w:p>
        </w:tc>
      </w:tr>
      <w:tr w:rsidR="00201A0A" w:rsidRPr="00E01925" w14:paraId="186DE9F0" w14:textId="77777777" w:rsidTr="00BC2D06">
        <w:trPr>
          <w:trHeight w:val="518"/>
        </w:trPr>
        <w:tc>
          <w:tcPr>
            <w:tcW w:w="2880" w:type="dxa"/>
            <w:gridSpan w:val="2"/>
            <w:shd w:val="clear" w:color="auto" w:fill="FFFFFF"/>
            <w:vAlign w:val="center"/>
          </w:tcPr>
          <w:p w14:paraId="1404A370" w14:textId="6C0966B2" w:rsidR="00201A0A" w:rsidRPr="00E01925" w:rsidRDefault="00201A0A" w:rsidP="00201A0A">
            <w:pPr>
              <w:pStyle w:val="Header"/>
              <w:rPr>
                <w:bCs w:val="0"/>
              </w:rPr>
            </w:pPr>
            <w:r>
              <w:t xml:space="preserve">Timeline </w:t>
            </w:r>
          </w:p>
        </w:tc>
        <w:tc>
          <w:tcPr>
            <w:tcW w:w="7560" w:type="dxa"/>
            <w:gridSpan w:val="2"/>
            <w:vAlign w:val="center"/>
          </w:tcPr>
          <w:p w14:paraId="10FEC23A" w14:textId="62D7F867" w:rsidR="00201A0A" w:rsidRPr="00460F09" w:rsidRDefault="00201A0A" w:rsidP="00201A0A">
            <w:pPr>
              <w:pStyle w:val="NormalArial"/>
            </w:pPr>
            <w:r w:rsidRPr="00460F09">
              <w:t>Normal</w:t>
            </w:r>
          </w:p>
        </w:tc>
      </w:tr>
      <w:tr w:rsidR="00201A0A" w:rsidRPr="00E01925" w14:paraId="34EA3197" w14:textId="77777777" w:rsidTr="00BC2D06">
        <w:trPr>
          <w:trHeight w:val="518"/>
        </w:trPr>
        <w:tc>
          <w:tcPr>
            <w:tcW w:w="2880" w:type="dxa"/>
            <w:gridSpan w:val="2"/>
            <w:shd w:val="clear" w:color="auto" w:fill="FFFFFF"/>
            <w:vAlign w:val="center"/>
          </w:tcPr>
          <w:p w14:paraId="2929CC16" w14:textId="36B54C17" w:rsidR="00201A0A" w:rsidRPr="00E01925" w:rsidRDefault="00201A0A" w:rsidP="00201A0A">
            <w:pPr>
              <w:pStyle w:val="Header"/>
              <w:rPr>
                <w:bCs w:val="0"/>
              </w:rPr>
            </w:pPr>
            <w:r>
              <w:t xml:space="preserve">Proposed </w:t>
            </w:r>
            <w:r w:rsidRPr="00EE1A0D">
              <w:t>Effective Date</w:t>
            </w:r>
          </w:p>
        </w:tc>
        <w:tc>
          <w:tcPr>
            <w:tcW w:w="7560" w:type="dxa"/>
            <w:gridSpan w:val="2"/>
            <w:vAlign w:val="center"/>
          </w:tcPr>
          <w:p w14:paraId="43873432" w14:textId="6434E139" w:rsidR="00201A0A" w:rsidRPr="00460F09" w:rsidRDefault="00201A0A" w:rsidP="00201A0A">
            <w:pPr>
              <w:pStyle w:val="NormalArial"/>
            </w:pPr>
            <w:r w:rsidRPr="00460F09">
              <w:t>To be determined</w:t>
            </w:r>
          </w:p>
        </w:tc>
      </w:tr>
      <w:tr w:rsidR="00201A0A" w:rsidRPr="00E01925" w14:paraId="05EF689B" w14:textId="77777777" w:rsidTr="00BC2D06">
        <w:trPr>
          <w:trHeight w:val="518"/>
        </w:trPr>
        <w:tc>
          <w:tcPr>
            <w:tcW w:w="2880" w:type="dxa"/>
            <w:gridSpan w:val="2"/>
            <w:shd w:val="clear" w:color="auto" w:fill="FFFFFF"/>
            <w:vAlign w:val="center"/>
          </w:tcPr>
          <w:p w14:paraId="6824934D" w14:textId="5BB143DD" w:rsidR="00201A0A" w:rsidRPr="00E01925" w:rsidRDefault="00201A0A" w:rsidP="00201A0A">
            <w:pPr>
              <w:pStyle w:val="Header"/>
              <w:rPr>
                <w:bCs w:val="0"/>
              </w:rPr>
            </w:pPr>
            <w:r w:rsidRPr="00EE1A0D">
              <w:t>Priority and Rank Assigned</w:t>
            </w:r>
          </w:p>
        </w:tc>
        <w:tc>
          <w:tcPr>
            <w:tcW w:w="7560" w:type="dxa"/>
            <w:gridSpan w:val="2"/>
            <w:vAlign w:val="center"/>
          </w:tcPr>
          <w:p w14:paraId="5E33D7EC" w14:textId="3A854E4D" w:rsidR="00201A0A" w:rsidRDefault="00201A0A" w:rsidP="00201A0A">
            <w:pPr>
              <w:pStyle w:val="NormalArial"/>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2C575716" w:rsidR="002C236E" w:rsidRPr="00FB509B" w:rsidRDefault="001445A2" w:rsidP="000D3E87">
            <w:pPr>
              <w:pStyle w:val="NormalArial"/>
              <w:spacing w:before="120" w:after="120"/>
            </w:pPr>
            <w:r w:rsidRPr="001445A2">
              <w:t>9.</w:t>
            </w:r>
            <w:r w:rsidR="002733BE">
              <w:t>4</w:t>
            </w:r>
            <w:r>
              <w:t xml:space="preserve">, </w:t>
            </w:r>
            <w:r w:rsidR="002733BE">
              <w:rPr>
                <w:iCs/>
              </w:rPr>
              <w:t>LLIS Report and Follow-up</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60BC61D" w:rsidR="00C9766A" w:rsidRPr="00FB509B" w:rsidRDefault="005B0776" w:rsidP="000D3E87">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58FF32CF" w:rsidR="009D17F0" w:rsidRPr="00FB509B" w:rsidRDefault="00157666" w:rsidP="00C360A1">
            <w:pPr>
              <w:pStyle w:val="NormalArial"/>
              <w:spacing w:before="120" w:after="120"/>
              <w:jc w:val="both"/>
            </w:pPr>
            <w:r>
              <w:t>This Planning Guide Revision Request (PGRR) modifies Section 9.4 to improve the transparency and efficiency of requirements related to the LLIS report and follow-up.</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3D41658E" w14:textId="2FC29F9F" w:rsidR="00C92692" w:rsidRPr="00C92692" w:rsidRDefault="00460F09" w:rsidP="00C92692">
            <w:pPr>
              <w:tabs>
                <w:tab w:val="left" w:pos="432"/>
              </w:tabs>
              <w:spacing w:before="120"/>
              <w:ind w:left="432" w:hanging="432"/>
              <w:rPr>
                <w:rFonts w:ascii="Arial" w:eastAsiaTheme="minorEastAsia" w:hAnsi="Arial" w:cs="Arial"/>
                <w:color w:val="000000"/>
              </w:rPr>
            </w:pPr>
            <w:r>
              <w:rPr>
                <w:rFonts w:ascii="Arial" w:hAnsi="Arial"/>
              </w:rPr>
              <w:pict w14:anchorId="77278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9" o:title=""/>
                </v:shape>
              </w:pict>
            </w:r>
            <w:r w:rsidR="00C92692" w:rsidRPr="00C92692">
              <w:rPr>
                <w:rFonts w:ascii="Arial" w:eastAsiaTheme="minorEastAsia" w:hAnsi="Arial"/>
              </w:rPr>
              <w:t xml:space="preserve">  </w:t>
            </w:r>
            <w:hyperlink r:id="rId10" w:history="1">
              <w:r w:rsidR="00C92692" w:rsidRPr="00C92692">
                <w:rPr>
                  <w:rFonts w:ascii="Arial" w:eastAsiaTheme="minorEastAsia" w:hAnsi="Arial" w:cs="Arial"/>
                  <w:color w:val="0000FF"/>
                  <w:u w:val="single"/>
                </w:rPr>
                <w:t>Strategic Plan</w:t>
              </w:r>
            </w:hyperlink>
            <w:r w:rsidR="00C92692" w:rsidRPr="00C92692">
              <w:rPr>
                <w:rFonts w:ascii="Arial" w:eastAsiaTheme="minorEastAsia" w:hAnsi="Arial" w:cs="Arial"/>
                <w:color w:val="000000"/>
              </w:rPr>
              <w:t xml:space="preserve"> Objective 1 – Be an industry leader for grid reliability and resilience</w:t>
            </w:r>
          </w:p>
          <w:p w14:paraId="10E1CFA8" w14:textId="3AF2E592" w:rsidR="00C92692" w:rsidRPr="00C92692" w:rsidRDefault="00460F09" w:rsidP="00C92692">
            <w:pPr>
              <w:tabs>
                <w:tab w:val="left" w:pos="432"/>
              </w:tabs>
              <w:spacing w:before="120"/>
              <w:ind w:left="432" w:hanging="432"/>
              <w:rPr>
                <w:rFonts w:ascii="Arial" w:eastAsiaTheme="minorEastAsia" w:hAnsi="Arial" w:cs="Arial"/>
                <w:color w:val="000000"/>
              </w:rPr>
            </w:pPr>
            <w:r>
              <w:rPr>
                <w:rFonts w:ascii="Arial" w:hAnsi="Arial"/>
              </w:rPr>
              <w:pict w14:anchorId="4359EB15">
                <v:shape id="_x0000_i1026" type="#_x0000_t75" style="width:18pt;height:18pt">
                  <v:imagedata r:id="rId11" o:title=""/>
                </v:shape>
              </w:pict>
            </w:r>
            <w:r w:rsidR="00C92692" w:rsidRPr="00C92692">
              <w:rPr>
                <w:rFonts w:ascii="Arial" w:eastAsiaTheme="minorEastAsia" w:hAnsi="Arial"/>
              </w:rPr>
              <w:t xml:space="preserve">  </w:t>
            </w:r>
            <w:hyperlink r:id="rId12" w:history="1">
              <w:r w:rsidR="00C92692" w:rsidRPr="00C92692">
                <w:rPr>
                  <w:rFonts w:ascii="Arial" w:eastAsiaTheme="minorEastAsia" w:hAnsi="Arial" w:cs="Arial"/>
                  <w:color w:val="0000FF"/>
                  <w:u w:val="single"/>
                </w:rPr>
                <w:t>Strategic Plan</w:t>
              </w:r>
            </w:hyperlink>
            <w:r w:rsidR="00C92692" w:rsidRPr="00C92692">
              <w:rPr>
                <w:rFonts w:ascii="Arial" w:eastAsiaTheme="minorEastAsia" w:hAnsi="Arial" w:cs="Arial"/>
                <w:color w:val="000000"/>
              </w:rPr>
              <w:t xml:space="preserve"> Objective 2 - Enhance the ERCOT region’s economic competitiveness with respect to trends in wholesale power rates and retail electricity prices to consumers</w:t>
            </w:r>
          </w:p>
          <w:p w14:paraId="41E8160E" w14:textId="58E8D0D8" w:rsidR="00C92692" w:rsidRPr="00C92692" w:rsidRDefault="00460F09" w:rsidP="00C92692">
            <w:pPr>
              <w:spacing w:before="120"/>
              <w:ind w:left="432" w:hanging="432"/>
              <w:rPr>
                <w:rFonts w:ascii="Arial" w:eastAsiaTheme="minorEastAsia" w:hAnsi="Arial" w:cs="Arial"/>
                <w:color w:val="000000"/>
              </w:rPr>
            </w:pPr>
            <w:r>
              <w:rPr>
                <w:rFonts w:ascii="Arial" w:hAnsi="Arial"/>
              </w:rPr>
              <w:pict w14:anchorId="6B9C5E9E">
                <v:shape id="_x0000_i1027" type="#_x0000_t75" style="width:18pt;height:18pt">
                  <v:imagedata r:id="rId9" o:title=""/>
                </v:shape>
              </w:pict>
            </w:r>
            <w:r w:rsidR="00C92692" w:rsidRPr="00C92692">
              <w:rPr>
                <w:rFonts w:ascii="Arial" w:eastAsiaTheme="minorEastAsia" w:hAnsi="Arial"/>
              </w:rPr>
              <w:t xml:space="preserve">  </w:t>
            </w:r>
            <w:hyperlink r:id="rId13" w:history="1">
              <w:r w:rsidR="00C92692" w:rsidRPr="00C92692">
                <w:rPr>
                  <w:rFonts w:ascii="Arial" w:eastAsiaTheme="minorEastAsia" w:hAnsi="Arial" w:cs="Arial"/>
                  <w:color w:val="0000FF"/>
                  <w:u w:val="single"/>
                </w:rPr>
                <w:t>Strategic Plan</w:t>
              </w:r>
            </w:hyperlink>
            <w:r w:rsidR="00C92692" w:rsidRPr="00C92692">
              <w:rPr>
                <w:rFonts w:ascii="Arial" w:eastAsiaTheme="minorEastAsia" w:hAnsi="Arial" w:cs="Arial"/>
                <w:color w:val="000000"/>
              </w:rPr>
              <w:t xml:space="preserve"> Objective 3 - Advance ERCOT, Inc. as an independent leading industry expert and an </w:t>
            </w:r>
            <w:proofErr w:type="gramStart"/>
            <w:r w:rsidR="00C92692" w:rsidRPr="00C92692">
              <w:rPr>
                <w:rFonts w:ascii="Arial" w:eastAsiaTheme="minorEastAsia" w:hAnsi="Arial" w:cs="Arial"/>
                <w:color w:val="000000"/>
              </w:rPr>
              <w:t>employer</w:t>
            </w:r>
            <w:proofErr w:type="gramEnd"/>
            <w:r w:rsidR="00C92692" w:rsidRPr="00C92692">
              <w:rPr>
                <w:rFonts w:ascii="Arial" w:eastAsiaTheme="minorEastAsia" w:hAnsi="Arial" w:cs="Arial"/>
                <w:color w:val="000000"/>
              </w:rPr>
              <w:t xml:space="preserve"> of choice by fostering innovation, investing in our people, and emphasizing the importance of our mission</w:t>
            </w:r>
          </w:p>
          <w:p w14:paraId="7FA2EF7F" w14:textId="52947CB0" w:rsidR="00C92692" w:rsidRPr="00C92692" w:rsidRDefault="00460F09" w:rsidP="00C92692">
            <w:pPr>
              <w:spacing w:before="120"/>
              <w:rPr>
                <w:rFonts w:ascii="Arial" w:eastAsiaTheme="minorEastAsia" w:hAnsi="Arial"/>
                <w:iCs/>
                <w:kern w:val="24"/>
              </w:rPr>
            </w:pPr>
            <w:r>
              <w:rPr>
                <w:rFonts w:ascii="Arial" w:hAnsi="Arial"/>
              </w:rPr>
              <w:pict w14:anchorId="68E6B301">
                <v:shape id="_x0000_i1028" type="#_x0000_t75" style="width:18pt;height:18pt">
                  <v:imagedata r:id="rId9" o:title=""/>
                </v:shape>
              </w:pict>
            </w:r>
            <w:r w:rsidR="00C92692" w:rsidRPr="00C92692">
              <w:rPr>
                <w:rFonts w:ascii="Arial" w:eastAsiaTheme="minorEastAsia" w:hAnsi="Arial"/>
              </w:rPr>
              <w:t xml:space="preserve">  </w:t>
            </w:r>
            <w:r w:rsidR="00C92692" w:rsidRPr="00C92692">
              <w:rPr>
                <w:rFonts w:ascii="Arial" w:eastAsiaTheme="minorEastAsia" w:hAnsi="Arial"/>
                <w:iCs/>
                <w:kern w:val="24"/>
              </w:rPr>
              <w:t>General system and/or process improvement(s)</w:t>
            </w:r>
          </w:p>
          <w:p w14:paraId="28CAE83A" w14:textId="56E9784F" w:rsidR="00C92692" w:rsidRPr="00C92692" w:rsidRDefault="00460F09" w:rsidP="00C92692">
            <w:pPr>
              <w:spacing w:before="120"/>
              <w:rPr>
                <w:rFonts w:ascii="Arial" w:eastAsiaTheme="minorEastAsia" w:hAnsi="Arial"/>
                <w:iCs/>
                <w:kern w:val="24"/>
              </w:rPr>
            </w:pPr>
            <w:r>
              <w:rPr>
                <w:rFonts w:ascii="Arial" w:hAnsi="Arial"/>
              </w:rPr>
              <w:pict w14:anchorId="756E24DF">
                <v:shape id="_x0000_i1029" type="#_x0000_t75" style="width:18pt;height:18pt">
                  <v:imagedata r:id="rId9" o:title=""/>
                </v:shape>
              </w:pict>
            </w:r>
            <w:r w:rsidR="00C92692" w:rsidRPr="00C92692">
              <w:rPr>
                <w:rFonts w:ascii="Arial" w:eastAsiaTheme="minorEastAsia" w:hAnsi="Arial"/>
              </w:rPr>
              <w:t xml:space="preserve">  </w:t>
            </w:r>
            <w:r w:rsidR="00C92692" w:rsidRPr="00C92692">
              <w:rPr>
                <w:rFonts w:ascii="Arial" w:eastAsiaTheme="minorEastAsia" w:hAnsi="Arial"/>
                <w:iCs/>
                <w:kern w:val="24"/>
              </w:rPr>
              <w:t>Regulatory requirements</w:t>
            </w:r>
          </w:p>
          <w:p w14:paraId="0B3BD41D" w14:textId="1FEEC057" w:rsidR="00C92692" w:rsidRPr="00C92692" w:rsidRDefault="00460F09" w:rsidP="00C92692">
            <w:pPr>
              <w:spacing w:before="120"/>
              <w:rPr>
                <w:rFonts w:ascii="Arial" w:eastAsiaTheme="minorEastAsia" w:hAnsi="Arial" w:cs="Arial"/>
                <w:color w:val="000000"/>
              </w:rPr>
            </w:pPr>
            <w:r>
              <w:rPr>
                <w:rFonts w:ascii="Arial" w:hAnsi="Arial"/>
              </w:rPr>
              <w:pict w14:anchorId="1D89745A">
                <v:shape id="_x0000_i1030" type="#_x0000_t75" style="width:18pt;height:18pt">
                  <v:imagedata r:id="rId9" o:title=""/>
                </v:shape>
              </w:pict>
            </w:r>
            <w:r w:rsidR="00C92692" w:rsidRPr="00C92692">
              <w:rPr>
                <w:rFonts w:ascii="Arial" w:eastAsiaTheme="minorEastAsia" w:hAnsi="Arial"/>
              </w:rPr>
              <w:t xml:space="preserve">  </w:t>
            </w:r>
            <w:r w:rsidR="00C92692" w:rsidRPr="00C92692">
              <w:rPr>
                <w:rFonts w:ascii="Arial" w:eastAsiaTheme="minorEastAsia" w:hAnsi="Arial" w:cs="Arial"/>
                <w:color w:val="000000"/>
              </w:rPr>
              <w:t>ERCOT Board/PUCT Directive</w:t>
            </w:r>
          </w:p>
          <w:p w14:paraId="11450440" w14:textId="77777777" w:rsidR="00C92692" w:rsidRPr="00C92692" w:rsidRDefault="00C92692" w:rsidP="00C92692">
            <w:pPr>
              <w:rPr>
                <w:rFonts w:ascii="Arial" w:eastAsiaTheme="minorEastAsia" w:hAnsi="Arial"/>
                <w:i/>
                <w:sz w:val="20"/>
                <w:szCs w:val="20"/>
              </w:rPr>
            </w:pPr>
          </w:p>
          <w:p w14:paraId="22744829" w14:textId="73599496" w:rsidR="00FC3D4B" w:rsidRPr="00C92692" w:rsidRDefault="00C92692" w:rsidP="00C92692">
            <w:pPr>
              <w:spacing w:after="120"/>
              <w:rPr>
                <w:rFonts w:ascii="Arial" w:eastAsiaTheme="minorEastAsia" w:hAnsi="Arial"/>
                <w:i/>
                <w:sz w:val="20"/>
                <w:szCs w:val="20"/>
              </w:rPr>
            </w:pPr>
            <w:r w:rsidRPr="00C92692">
              <w:rPr>
                <w:rFonts w:ascii="Arial" w:eastAsiaTheme="minorEastAsia" w:hAnsi="Arial"/>
                <w:i/>
                <w:sz w:val="20"/>
                <w:szCs w:val="20"/>
              </w:rPr>
              <w:t xml:space="preserve">(please select ONLY ONE – if more than one </w:t>
            </w:r>
            <w:proofErr w:type="gramStart"/>
            <w:r w:rsidRPr="00C92692">
              <w:rPr>
                <w:rFonts w:ascii="Arial" w:eastAsiaTheme="minorEastAsia" w:hAnsi="Arial"/>
                <w:i/>
                <w:sz w:val="20"/>
                <w:szCs w:val="20"/>
              </w:rPr>
              <w:t>apply</w:t>
            </w:r>
            <w:proofErr w:type="gramEnd"/>
            <w:r w:rsidRPr="00C92692">
              <w:rPr>
                <w:rFonts w:ascii="Arial" w:eastAsiaTheme="minorEastAsia" w:hAnsi="Arial"/>
                <w:i/>
                <w:sz w:val="20"/>
                <w:szCs w:val="20"/>
              </w:rPr>
              <w:t>, please select the ONE that is most relevant)</w:t>
            </w:r>
          </w:p>
        </w:tc>
      </w:tr>
      <w:tr w:rsidR="00D61F38" w14:paraId="27C2730B" w14:textId="77777777" w:rsidTr="00201A0A">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7B25DD68" w14:textId="29192B1D" w:rsidR="007637DF" w:rsidRPr="007637DF" w:rsidRDefault="007637DF" w:rsidP="007637DF">
            <w:pPr>
              <w:pStyle w:val="NormalArial"/>
              <w:spacing w:before="120" w:after="120"/>
              <w:jc w:val="both"/>
            </w:pPr>
            <w:r w:rsidRPr="007637DF">
              <w:t xml:space="preserve">Timely completion of </w:t>
            </w:r>
            <w:r w:rsidR="002A34B5">
              <w:t>LLIS</w:t>
            </w:r>
            <w:r w:rsidR="00767A10">
              <w:t>s</w:t>
            </w:r>
            <w:r w:rsidRPr="007637DF">
              <w:t xml:space="preserve"> is essential to maintaining alignment between individual large-load interconnection analyses and ERCOT’s regional transmission planning activities. Regional planning is advancing at a rapid pace to accommodate the significant load growth </w:t>
            </w:r>
            <w:r w:rsidRPr="007637DF">
              <w:lastRenderedPageBreak/>
              <w:t xml:space="preserve">identified in these studies. When LLIS reviews stall or remain open-ended, ERCOT and </w:t>
            </w:r>
            <w:r w:rsidR="00767A10">
              <w:t>Transmission Service Providers (</w:t>
            </w:r>
            <w:r w:rsidRPr="007637DF">
              <w:t>TSPs</w:t>
            </w:r>
            <w:r w:rsidR="00767A10">
              <w:t>)</w:t>
            </w:r>
            <w:r w:rsidRPr="007637DF">
              <w:t xml:space="preserve"> are </w:t>
            </w:r>
            <w:r w:rsidR="002A34B5">
              <w:t>put in a position</w:t>
            </w:r>
            <w:r w:rsidRPr="007637DF">
              <w:t xml:space="preserve"> to advance major transmission projects without reliable confirmation that the corresponding load will materialize. </w:t>
            </w:r>
            <w:r w:rsidR="002A34B5">
              <w:t xml:space="preserve"> </w:t>
            </w:r>
            <w:r w:rsidRPr="007637DF">
              <w:t>This creates a material economic risk: existing ratepayers may be required to fund extensive transmission upgrades in advance of, or instead of, the new customer base that would otherwise offset these costs.</w:t>
            </w:r>
          </w:p>
          <w:p w14:paraId="76ABEB0B" w14:textId="2D78C167" w:rsidR="007637DF" w:rsidRPr="007637DF" w:rsidRDefault="007637DF" w:rsidP="007637DF">
            <w:pPr>
              <w:pStyle w:val="NormalArial"/>
              <w:spacing w:before="120" w:after="120"/>
              <w:jc w:val="both"/>
            </w:pPr>
            <w:r w:rsidRPr="007637DF">
              <w:t xml:space="preserve">The current LLIS process allows indefinite comment cycles, repeated restudies, shifting methodologies, and unresolved disputes that prevent timely study resolution. These inefficiencies delay commercial development, distort long-term planning assumptions, and undermine ERCOT’s ability to maintain a rational connection between system upgrades and actual load need. </w:t>
            </w:r>
            <w:r w:rsidR="002A34B5" w:rsidRPr="002A34B5">
              <w:t>In practice, they also impair project financing, as large-load developers cannot secure capital or advance construction without clear LLIS outcomes, defined upgrade requirements, and confirmed timelines. As a result, prolonged or unpredictable study cycles halt investment decisions, delay load interconnection, and increase the likelihood that transmission projects will proceed without the corresponding load materializing</w:t>
            </w:r>
            <w:r w:rsidRPr="007637DF">
              <w:t xml:space="preserve">. This planning misalignment elevates the probability of unnecessary or prematurely timed capital investment, with direct consequences </w:t>
            </w:r>
            <w:r>
              <w:t xml:space="preserve">to </w:t>
            </w:r>
            <w:r w:rsidRPr="007637DF">
              <w:t>retail electricity prices.</w:t>
            </w:r>
          </w:p>
          <w:p w14:paraId="0432B124" w14:textId="74B62D20" w:rsidR="00992C97" w:rsidRPr="002C63C6" w:rsidRDefault="002A34B5" w:rsidP="00C55576">
            <w:pPr>
              <w:pStyle w:val="NormalArial"/>
              <w:spacing w:before="120" w:after="120"/>
              <w:jc w:val="both"/>
            </w:pPr>
            <w:r w:rsidRPr="002A34B5">
              <w:t>The proposed revisions establish enforceable timelines, restrict restudy to documented reliability needs, require a single consolidated comment round, and define objective criteria for study completion. These measures keep LLIS results aligned with regional transmission planning, provide the certainty needed for efficient capital deployment, and reduce the risk that existing consumers will bear the cost of transmission upgrades unsupported by new load. This directly advances ERCOT Strategic Objective 2 by supporting the region’s economic competitiveness and mitigating upward pressure on retail electricity prices.</w:t>
            </w:r>
          </w:p>
        </w:tc>
      </w:tr>
      <w:tr w:rsidR="00201A0A" w14:paraId="713B5798" w14:textId="77777777" w:rsidTr="00201A0A">
        <w:trPr>
          <w:trHeight w:val="518"/>
        </w:trPr>
        <w:tc>
          <w:tcPr>
            <w:tcW w:w="2880" w:type="dxa"/>
            <w:gridSpan w:val="2"/>
            <w:shd w:val="clear" w:color="auto" w:fill="FFFFFF"/>
            <w:vAlign w:val="center"/>
          </w:tcPr>
          <w:p w14:paraId="65ECD5EC" w14:textId="11AC6F6A" w:rsidR="00201A0A" w:rsidRDefault="00201A0A" w:rsidP="00201A0A">
            <w:pPr>
              <w:pStyle w:val="Header"/>
              <w:spacing w:before="120" w:after="120"/>
            </w:pPr>
            <w:r>
              <w:lastRenderedPageBreak/>
              <w:t>ROS Decision</w:t>
            </w:r>
          </w:p>
        </w:tc>
        <w:tc>
          <w:tcPr>
            <w:tcW w:w="7560" w:type="dxa"/>
            <w:gridSpan w:val="2"/>
            <w:vAlign w:val="center"/>
          </w:tcPr>
          <w:p w14:paraId="49D7A756" w14:textId="2DD056A4" w:rsidR="00201A0A" w:rsidRPr="007637DF" w:rsidRDefault="00201A0A" w:rsidP="00201A0A">
            <w:pPr>
              <w:pStyle w:val="NormalArial"/>
              <w:spacing w:before="120" w:after="120"/>
              <w:jc w:val="both"/>
            </w:pPr>
            <w:r>
              <w:t xml:space="preserve">On 1/8/26, ROS voted unanimously to </w:t>
            </w:r>
            <w:r w:rsidR="00460F09">
              <w:t>table PGRR138.</w:t>
            </w:r>
            <w:r>
              <w:t xml:space="preserve"> </w:t>
            </w:r>
            <w:r w:rsidR="00460F09">
              <w:t xml:space="preserve"> </w:t>
            </w:r>
            <w:r>
              <w:t>All Market Segments participated in the vote.</w:t>
            </w:r>
          </w:p>
        </w:tc>
      </w:tr>
      <w:tr w:rsidR="00201A0A" w14:paraId="33C7DD70" w14:textId="77777777" w:rsidTr="00BC2D06">
        <w:trPr>
          <w:trHeight w:val="518"/>
        </w:trPr>
        <w:tc>
          <w:tcPr>
            <w:tcW w:w="2880" w:type="dxa"/>
            <w:gridSpan w:val="2"/>
            <w:tcBorders>
              <w:bottom w:val="single" w:sz="4" w:space="0" w:color="auto"/>
            </w:tcBorders>
            <w:shd w:val="clear" w:color="auto" w:fill="FFFFFF"/>
            <w:vAlign w:val="center"/>
          </w:tcPr>
          <w:p w14:paraId="65667F24" w14:textId="31F1DE41" w:rsidR="00201A0A" w:rsidRDefault="00201A0A" w:rsidP="00201A0A">
            <w:pPr>
              <w:pStyle w:val="Header"/>
              <w:spacing w:before="120" w:after="120"/>
            </w:pPr>
            <w:r>
              <w:t>Summary of ROS Discussion</w:t>
            </w:r>
          </w:p>
        </w:tc>
        <w:tc>
          <w:tcPr>
            <w:tcW w:w="7560" w:type="dxa"/>
            <w:gridSpan w:val="2"/>
            <w:tcBorders>
              <w:bottom w:val="single" w:sz="4" w:space="0" w:color="auto"/>
            </w:tcBorders>
            <w:vAlign w:val="center"/>
          </w:tcPr>
          <w:p w14:paraId="28287972" w14:textId="0E56F272" w:rsidR="00201A0A" w:rsidRPr="007637DF" w:rsidRDefault="00201A0A" w:rsidP="00201A0A">
            <w:pPr>
              <w:pStyle w:val="NormalArial"/>
              <w:spacing w:before="120" w:after="120"/>
              <w:jc w:val="both"/>
            </w:pPr>
            <w:r>
              <w:t>On 1/8/26, the sponsor provided an overview of PGRR138</w:t>
            </w:r>
            <w:r w:rsidR="00BC052C">
              <w:t xml:space="preserve"> and the justification for Urgent status</w:t>
            </w:r>
            <w:r>
              <w:t>.</w:t>
            </w:r>
            <w:r w:rsidR="00BC052C">
              <w:t xml:space="preserve">  Participants noted existing ERCOT plans to move towards a “batch study” process that would overhaul the current process(es) and </w:t>
            </w:r>
            <w:r w:rsidR="00460F09">
              <w:t>likely</w:t>
            </w:r>
            <w:r w:rsidR="00BC052C">
              <w:t xml:space="preserve"> address the issues within PGRR138.</w:t>
            </w:r>
          </w:p>
        </w:tc>
      </w:tr>
    </w:tbl>
    <w:p w14:paraId="5C181DA0" w14:textId="77777777" w:rsidR="00201A0A" w:rsidRDefault="00201A0A" w:rsidP="00201A0A">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201A0A" w:rsidRPr="006F5051" w14:paraId="2F58D49A" w14:textId="77777777" w:rsidTr="0052020E">
        <w:trPr>
          <w:trHeight w:val="432"/>
        </w:trPr>
        <w:tc>
          <w:tcPr>
            <w:tcW w:w="10417" w:type="dxa"/>
            <w:gridSpan w:val="2"/>
            <w:shd w:val="clear" w:color="auto" w:fill="FFFFFF"/>
            <w:vAlign w:val="center"/>
          </w:tcPr>
          <w:p w14:paraId="24356462" w14:textId="77777777" w:rsidR="00201A0A" w:rsidRPr="006F5051" w:rsidRDefault="00201A0A" w:rsidP="0052020E">
            <w:pPr>
              <w:ind w:hanging="2"/>
              <w:jc w:val="center"/>
              <w:rPr>
                <w:rFonts w:ascii="Arial" w:hAnsi="Arial"/>
                <w:b/>
              </w:rPr>
            </w:pPr>
            <w:r w:rsidRPr="006F5051">
              <w:rPr>
                <w:rFonts w:ascii="Arial" w:hAnsi="Arial"/>
                <w:b/>
              </w:rPr>
              <w:t>Opinions</w:t>
            </w:r>
          </w:p>
        </w:tc>
      </w:tr>
      <w:tr w:rsidR="00201A0A" w:rsidRPr="006F5051" w14:paraId="7ADFDEF4" w14:textId="77777777" w:rsidTr="0052020E">
        <w:trPr>
          <w:trHeight w:val="432"/>
        </w:trPr>
        <w:tc>
          <w:tcPr>
            <w:tcW w:w="2880" w:type="dxa"/>
            <w:shd w:val="clear" w:color="auto" w:fill="FFFFFF"/>
            <w:vAlign w:val="center"/>
          </w:tcPr>
          <w:p w14:paraId="7DE0D8FB" w14:textId="77777777" w:rsidR="00201A0A" w:rsidRPr="006F5051" w:rsidRDefault="00201A0A" w:rsidP="0052020E">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35F10880" w14:textId="77777777" w:rsidR="00201A0A" w:rsidRPr="006F5051" w:rsidRDefault="00201A0A" w:rsidP="0052020E">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201A0A" w:rsidRPr="006F5051" w14:paraId="5EE2F612" w14:textId="77777777" w:rsidTr="0052020E">
        <w:trPr>
          <w:trHeight w:val="432"/>
        </w:trPr>
        <w:tc>
          <w:tcPr>
            <w:tcW w:w="2880" w:type="dxa"/>
            <w:shd w:val="clear" w:color="auto" w:fill="FFFFFF"/>
            <w:vAlign w:val="center"/>
          </w:tcPr>
          <w:p w14:paraId="79792947" w14:textId="77777777" w:rsidR="00201A0A" w:rsidRPr="006F5051" w:rsidRDefault="00201A0A" w:rsidP="0052020E">
            <w:pPr>
              <w:tabs>
                <w:tab w:val="center" w:pos="4320"/>
                <w:tab w:val="right" w:pos="8640"/>
              </w:tabs>
              <w:spacing w:before="120" w:after="120"/>
              <w:ind w:hanging="2"/>
              <w:rPr>
                <w:rFonts w:ascii="Arial" w:hAnsi="Arial"/>
                <w:b/>
                <w:bCs/>
              </w:rPr>
            </w:pPr>
            <w:r w:rsidRPr="006F5051">
              <w:rPr>
                <w:rFonts w:ascii="Arial" w:hAnsi="Arial"/>
                <w:b/>
                <w:bCs/>
              </w:rPr>
              <w:lastRenderedPageBreak/>
              <w:t>Independent Market Monitor Opinion</w:t>
            </w:r>
          </w:p>
        </w:tc>
        <w:tc>
          <w:tcPr>
            <w:tcW w:w="7537" w:type="dxa"/>
            <w:vAlign w:val="center"/>
          </w:tcPr>
          <w:p w14:paraId="383185B3" w14:textId="77777777" w:rsidR="00201A0A" w:rsidRPr="006F5051" w:rsidRDefault="00201A0A" w:rsidP="0052020E">
            <w:pPr>
              <w:spacing w:before="120" w:after="120"/>
              <w:ind w:hanging="2"/>
              <w:rPr>
                <w:rFonts w:ascii="Arial" w:hAnsi="Arial"/>
                <w:b/>
                <w:bCs/>
              </w:rPr>
            </w:pPr>
            <w:r w:rsidRPr="006F5051">
              <w:rPr>
                <w:rFonts w:ascii="Arial" w:hAnsi="Arial"/>
              </w:rPr>
              <w:t>To be determined</w:t>
            </w:r>
          </w:p>
        </w:tc>
      </w:tr>
      <w:tr w:rsidR="00201A0A" w:rsidRPr="006F5051" w14:paraId="55EB0BD9" w14:textId="77777777" w:rsidTr="0052020E">
        <w:trPr>
          <w:trHeight w:val="432"/>
        </w:trPr>
        <w:tc>
          <w:tcPr>
            <w:tcW w:w="2880" w:type="dxa"/>
            <w:shd w:val="clear" w:color="auto" w:fill="FFFFFF"/>
            <w:vAlign w:val="center"/>
          </w:tcPr>
          <w:p w14:paraId="44070CC5" w14:textId="77777777" w:rsidR="00201A0A" w:rsidRPr="006F5051" w:rsidRDefault="00201A0A" w:rsidP="0052020E">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5D81C18C" w14:textId="77777777" w:rsidR="00201A0A" w:rsidRPr="006F5051" w:rsidRDefault="00201A0A" w:rsidP="0052020E">
            <w:pPr>
              <w:spacing w:before="120" w:after="120"/>
              <w:ind w:hanging="2"/>
              <w:rPr>
                <w:rFonts w:ascii="Arial" w:hAnsi="Arial"/>
                <w:b/>
                <w:bCs/>
              </w:rPr>
            </w:pPr>
            <w:r w:rsidRPr="003E0DC6">
              <w:rPr>
                <w:rFonts w:ascii="Arial" w:hAnsi="Arial"/>
              </w:rPr>
              <w:t>To be determined</w:t>
            </w:r>
          </w:p>
        </w:tc>
      </w:tr>
      <w:tr w:rsidR="00201A0A" w:rsidRPr="006F5051" w14:paraId="2A2A22DD" w14:textId="77777777" w:rsidTr="0052020E">
        <w:trPr>
          <w:trHeight w:val="432"/>
        </w:trPr>
        <w:tc>
          <w:tcPr>
            <w:tcW w:w="2880" w:type="dxa"/>
            <w:shd w:val="clear" w:color="auto" w:fill="FFFFFF"/>
            <w:vAlign w:val="center"/>
          </w:tcPr>
          <w:p w14:paraId="35326491" w14:textId="77777777" w:rsidR="00201A0A" w:rsidRPr="006F5051" w:rsidRDefault="00201A0A" w:rsidP="0052020E">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6948D542" w14:textId="77777777" w:rsidR="00201A0A" w:rsidRPr="006F5051" w:rsidRDefault="00201A0A" w:rsidP="0052020E">
            <w:pPr>
              <w:spacing w:before="120" w:after="120"/>
              <w:ind w:hanging="2"/>
              <w:rPr>
                <w:rFonts w:ascii="Arial" w:hAnsi="Arial"/>
                <w:b/>
                <w:bCs/>
              </w:rPr>
            </w:pPr>
            <w:r w:rsidRPr="003E0DC6">
              <w:rPr>
                <w:rFonts w:ascii="Arial" w:hAnsi="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62810443" w:rsidR="00342163" w:rsidRPr="000D3E87" w:rsidRDefault="00D61F38" w:rsidP="000D3E87">
            <w:pPr>
              <w:pStyle w:val="Header"/>
              <w:jc w:val="center"/>
              <w:rPr>
                <w:bCs w:val="0"/>
              </w:rPr>
            </w:pPr>
            <w:r>
              <w:t>Sponsor</w:t>
            </w:r>
          </w:p>
        </w:tc>
      </w:tr>
      <w:tr w:rsidR="00D61F38" w14:paraId="469623E4" w14:textId="77777777" w:rsidTr="000D3E87">
        <w:trPr>
          <w:cantSplit/>
          <w:trHeight w:val="432"/>
        </w:trPr>
        <w:tc>
          <w:tcPr>
            <w:tcW w:w="2880"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560" w:type="dxa"/>
            <w:vAlign w:val="center"/>
          </w:tcPr>
          <w:p w14:paraId="2738BC22" w14:textId="43FE9D34" w:rsidR="00D61F38" w:rsidRDefault="0084419B" w:rsidP="009A7D32">
            <w:pPr>
              <w:pStyle w:val="NormalArial"/>
            </w:pPr>
            <w:r>
              <w:t>Andrew Schaper</w:t>
            </w:r>
          </w:p>
        </w:tc>
      </w:tr>
      <w:tr w:rsidR="00D61F38" w14:paraId="2073C363" w14:textId="77777777" w:rsidTr="000D3E87">
        <w:trPr>
          <w:cantSplit/>
          <w:trHeight w:val="432"/>
        </w:trPr>
        <w:tc>
          <w:tcPr>
            <w:tcW w:w="2880"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560" w:type="dxa"/>
            <w:vAlign w:val="center"/>
          </w:tcPr>
          <w:p w14:paraId="56B95EB9" w14:textId="7D31E1E1" w:rsidR="0084419B" w:rsidRDefault="0084419B" w:rsidP="009A7D32">
            <w:pPr>
              <w:pStyle w:val="NormalArial"/>
            </w:pPr>
            <w:hyperlink r:id="rId14" w:history="1">
              <w:r w:rsidRPr="00FD0C59">
                <w:rPr>
                  <w:rStyle w:val="Hyperlink"/>
                </w:rPr>
                <w:t>andrew@schaperintl.com</w:t>
              </w:r>
            </w:hyperlink>
          </w:p>
        </w:tc>
      </w:tr>
      <w:tr w:rsidR="00D61F38" w14:paraId="3D0874D1" w14:textId="77777777" w:rsidTr="000D3E87">
        <w:trPr>
          <w:cantSplit/>
          <w:trHeight w:val="432"/>
        </w:trPr>
        <w:tc>
          <w:tcPr>
            <w:tcW w:w="2880"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560" w:type="dxa"/>
            <w:vAlign w:val="center"/>
          </w:tcPr>
          <w:p w14:paraId="7E37C834" w14:textId="6BAE8C22" w:rsidR="00D61F38" w:rsidRDefault="0084419B" w:rsidP="009A7D32">
            <w:pPr>
              <w:pStyle w:val="NormalArial"/>
            </w:pPr>
            <w:r>
              <w:t>Schaper Energy Consulting LLC</w:t>
            </w:r>
          </w:p>
        </w:tc>
      </w:tr>
      <w:tr w:rsidR="00D61F38" w14:paraId="46724384" w14:textId="77777777" w:rsidTr="000D3E87">
        <w:trPr>
          <w:cantSplit/>
          <w:trHeight w:val="432"/>
        </w:trPr>
        <w:tc>
          <w:tcPr>
            <w:tcW w:w="2880"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560" w:type="dxa"/>
            <w:tcBorders>
              <w:bottom w:val="single" w:sz="4" w:space="0" w:color="auto"/>
            </w:tcBorders>
            <w:vAlign w:val="center"/>
          </w:tcPr>
          <w:p w14:paraId="3DB0E5F2" w14:textId="4188E931" w:rsidR="00D61F38" w:rsidRDefault="00D61F38" w:rsidP="009A7D32">
            <w:pPr>
              <w:pStyle w:val="NormalArial"/>
            </w:pPr>
          </w:p>
        </w:tc>
      </w:tr>
      <w:tr w:rsidR="00D61F38" w14:paraId="0A4B8EF5" w14:textId="77777777" w:rsidTr="000D3E87">
        <w:trPr>
          <w:cantSplit/>
          <w:trHeight w:val="432"/>
        </w:trPr>
        <w:tc>
          <w:tcPr>
            <w:tcW w:w="2880"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560" w:type="dxa"/>
            <w:vAlign w:val="center"/>
          </w:tcPr>
          <w:p w14:paraId="7375D3CF" w14:textId="3C66C735" w:rsidR="00D61F38" w:rsidRDefault="00E125EA" w:rsidP="009A7D32">
            <w:pPr>
              <w:pStyle w:val="NormalArial"/>
            </w:pPr>
            <w:r>
              <w:t>713-515-4620</w:t>
            </w:r>
          </w:p>
        </w:tc>
      </w:tr>
      <w:tr w:rsidR="00D61F38" w14:paraId="61A2C5B4" w14:textId="77777777" w:rsidTr="000D3E87">
        <w:trPr>
          <w:cantSplit/>
          <w:trHeight w:val="432"/>
        </w:trPr>
        <w:tc>
          <w:tcPr>
            <w:tcW w:w="2880"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560" w:type="dxa"/>
            <w:tcBorders>
              <w:bottom w:val="single" w:sz="4" w:space="0" w:color="auto"/>
            </w:tcBorders>
            <w:vAlign w:val="center"/>
          </w:tcPr>
          <w:p w14:paraId="234D2575" w14:textId="55326425" w:rsidR="00D61F38" w:rsidRDefault="00C360A1" w:rsidP="009A7D32">
            <w:pPr>
              <w:pStyle w:val="NormalArial"/>
            </w:pPr>
            <w:r>
              <w:t>N</w:t>
            </w:r>
            <w:r w:rsidR="00C55576">
              <w:t>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4132AAB" w:rsidR="009A3772" w:rsidRPr="00D56D61" w:rsidRDefault="00157666">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D91F09D" w:rsidR="009A3772" w:rsidRPr="00D56D61" w:rsidRDefault="00157666">
            <w:pPr>
              <w:pStyle w:val="NormalArial"/>
            </w:pPr>
            <w:hyperlink r:id="rId15" w:history="1">
              <w:r w:rsidRPr="007F219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5FA7DF8" w:rsidR="009A3772" w:rsidRDefault="00157666">
            <w:pPr>
              <w:pStyle w:val="NormalArial"/>
            </w:pPr>
            <w:r>
              <w:t>512-248-6464</w:t>
            </w:r>
          </w:p>
        </w:tc>
      </w:tr>
    </w:tbl>
    <w:p w14:paraId="4CE3835B" w14:textId="77777777" w:rsidR="00201A0A" w:rsidRDefault="00201A0A" w:rsidP="00201A0A">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201A0A" w:rsidRPr="006F5051" w14:paraId="7566F209" w14:textId="77777777" w:rsidTr="0052020E">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3312D9" w14:textId="77777777" w:rsidR="00201A0A" w:rsidRPr="006F5051" w:rsidRDefault="00201A0A" w:rsidP="0052020E">
            <w:pPr>
              <w:jc w:val="center"/>
              <w:rPr>
                <w:rFonts w:ascii="Arial" w:hAnsi="Arial"/>
                <w:b/>
              </w:rPr>
            </w:pPr>
            <w:r w:rsidRPr="006F5051">
              <w:rPr>
                <w:rFonts w:ascii="Arial" w:hAnsi="Arial"/>
                <w:b/>
              </w:rPr>
              <w:t>Comments Received</w:t>
            </w:r>
          </w:p>
        </w:tc>
      </w:tr>
      <w:tr w:rsidR="00201A0A" w:rsidRPr="006F5051" w14:paraId="7900302C" w14:textId="77777777" w:rsidTr="00520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602FFF" w14:textId="77777777" w:rsidR="00201A0A" w:rsidRPr="006F5051" w:rsidRDefault="00201A0A" w:rsidP="0052020E">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4A1DEC54" w14:textId="77777777" w:rsidR="00201A0A" w:rsidRPr="006F5051" w:rsidRDefault="00201A0A" w:rsidP="0052020E">
            <w:pPr>
              <w:rPr>
                <w:rFonts w:ascii="Arial" w:hAnsi="Arial"/>
                <w:b/>
              </w:rPr>
            </w:pPr>
            <w:r w:rsidRPr="006F5051">
              <w:rPr>
                <w:rFonts w:ascii="Arial" w:hAnsi="Arial"/>
                <w:b/>
              </w:rPr>
              <w:t>Comment Summary</w:t>
            </w:r>
          </w:p>
        </w:tc>
      </w:tr>
      <w:tr w:rsidR="00201A0A" w:rsidRPr="006F5051" w14:paraId="510D0B97" w14:textId="77777777" w:rsidTr="00520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450A23" w14:textId="77777777" w:rsidR="00201A0A" w:rsidRPr="006F5051" w:rsidRDefault="00201A0A" w:rsidP="0052020E">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4EA2A7D2" w14:textId="77777777" w:rsidR="00201A0A" w:rsidRPr="006F5051" w:rsidRDefault="00201A0A" w:rsidP="0052020E">
            <w:pPr>
              <w:spacing w:before="120" w:after="120"/>
              <w:rPr>
                <w:rFonts w:ascii="Arial" w:hAnsi="Arial"/>
              </w:rPr>
            </w:pPr>
          </w:p>
        </w:tc>
      </w:tr>
    </w:tbl>
    <w:p w14:paraId="7C8273B2" w14:textId="77777777" w:rsidR="00201A0A" w:rsidRPr="005A611B" w:rsidRDefault="00201A0A" w:rsidP="00201A0A">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01A0A" w:rsidRPr="005A611B" w14:paraId="3BEB6C87" w14:textId="77777777" w:rsidTr="0052020E">
        <w:trPr>
          <w:trHeight w:val="350"/>
        </w:trPr>
        <w:tc>
          <w:tcPr>
            <w:tcW w:w="10440" w:type="dxa"/>
            <w:tcBorders>
              <w:bottom w:val="single" w:sz="4" w:space="0" w:color="auto"/>
            </w:tcBorders>
            <w:shd w:val="clear" w:color="auto" w:fill="FFFFFF"/>
            <w:vAlign w:val="center"/>
          </w:tcPr>
          <w:p w14:paraId="339D7DAF" w14:textId="77777777" w:rsidR="00201A0A" w:rsidRPr="005A611B" w:rsidRDefault="00201A0A" w:rsidP="0052020E">
            <w:pPr>
              <w:tabs>
                <w:tab w:val="center" w:pos="4320"/>
                <w:tab w:val="right" w:pos="8640"/>
              </w:tabs>
              <w:jc w:val="center"/>
              <w:rPr>
                <w:rFonts w:ascii="Arial" w:eastAsia="SimSun" w:hAnsi="Arial"/>
                <w:b/>
                <w:bCs/>
              </w:rPr>
            </w:pPr>
            <w:r w:rsidRPr="005A611B">
              <w:rPr>
                <w:rFonts w:ascii="Arial" w:eastAsia="SimSun" w:hAnsi="Arial"/>
                <w:b/>
                <w:bCs/>
              </w:rPr>
              <w:t>Market Rules Notes</w:t>
            </w:r>
          </w:p>
        </w:tc>
      </w:tr>
    </w:tbl>
    <w:p w14:paraId="51AF5B99" w14:textId="1A7E3FFC" w:rsidR="00201A0A" w:rsidRPr="00077FE2" w:rsidRDefault="00201A0A" w:rsidP="00201A0A">
      <w:pPr>
        <w:tabs>
          <w:tab w:val="num" w:pos="0"/>
        </w:tabs>
        <w:spacing w:before="120" w:after="120"/>
        <w:rPr>
          <w:rFonts w:ascii="Arial" w:hAnsi="Arial" w:cs="Arial"/>
        </w:rPr>
      </w:pPr>
      <w:r w:rsidRPr="00077FE2">
        <w:rPr>
          <w:rFonts w:ascii="Arial" w:hAnsi="Arial" w:cs="Arial"/>
        </w:rPr>
        <w:t xml:space="preserve">Please note the baseline </w:t>
      </w:r>
      <w:r>
        <w:rPr>
          <w:rFonts w:ascii="Arial" w:hAnsi="Arial" w:cs="Arial"/>
        </w:rPr>
        <w:t>Planning Guide</w:t>
      </w:r>
      <w:r w:rsidRPr="00077FE2">
        <w:rPr>
          <w:rFonts w:ascii="Arial" w:hAnsi="Arial" w:cs="Arial"/>
        </w:rPr>
        <w:t xml:space="preserve"> language in </w:t>
      </w:r>
      <w:r>
        <w:rPr>
          <w:rFonts w:ascii="Arial" w:hAnsi="Arial" w:cs="Arial"/>
        </w:rPr>
        <w:t>Section 9.4</w:t>
      </w:r>
      <w:r w:rsidRPr="00077FE2">
        <w:rPr>
          <w:rFonts w:ascii="Arial" w:hAnsi="Arial" w:cs="Arial"/>
        </w:rPr>
        <w:t xml:space="preserve"> has been updated to reflect the incorporation of the following </w:t>
      </w:r>
      <w:r>
        <w:rPr>
          <w:rFonts w:ascii="Arial" w:hAnsi="Arial" w:cs="Arial"/>
        </w:rPr>
        <w:t>PG</w:t>
      </w:r>
      <w:r w:rsidRPr="00077FE2">
        <w:rPr>
          <w:rFonts w:ascii="Arial" w:hAnsi="Arial" w:cs="Arial"/>
        </w:rPr>
        <w:t xml:space="preserve">RR(s) into the </w:t>
      </w:r>
      <w:r>
        <w:rPr>
          <w:rFonts w:ascii="Arial" w:hAnsi="Arial" w:cs="Arial"/>
        </w:rPr>
        <w:t>Planning Guide</w:t>
      </w:r>
      <w:r w:rsidRPr="00077FE2">
        <w:rPr>
          <w:rFonts w:ascii="Arial" w:hAnsi="Arial" w:cs="Arial"/>
        </w:rPr>
        <w:t>:</w:t>
      </w:r>
    </w:p>
    <w:p w14:paraId="2E8903D9" w14:textId="561BE475" w:rsidR="009A3772" w:rsidRPr="00201A0A" w:rsidRDefault="00201A0A" w:rsidP="00201A0A">
      <w:pPr>
        <w:numPr>
          <w:ilvl w:val="0"/>
          <w:numId w:val="26"/>
        </w:numPr>
        <w:spacing w:after="120"/>
        <w:rPr>
          <w:rFonts w:ascii="Arial" w:eastAsia="SimSun" w:hAnsi="Arial" w:cs="Arial"/>
        </w:rPr>
      </w:pPr>
      <w:r>
        <w:rPr>
          <w:rFonts w:ascii="Arial" w:eastAsia="SimSun" w:hAnsi="Arial" w:cs="Arial"/>
        </w:rPr>
        <w:t>PGRR115,</w:t>
      </w:r>
      <w:r w:rsidRPr="00077FE2">
        <w:t xml:space="preserve"> </w:t>
      </w:r>
      <w:r w:rsidRPr="00146697">
        <w:rPr>
          <w:rFonts w:ascii="Arial" w:eastAsia="SimSun" w:hAnsi="Arial" w:cs="Arial"/>
        </w:rPr>
        <w:t>Related to NPRR1234, Interconnection Requirements for Large Loads and Modeling Standards for Loads 25 MW or Greater</w:t>
      </w:r>
      <w:r>
        <w:rPr>
          <w:rFonts w:ascii="Arial" w:eastAsia="SimSun" w:hAnsi="Arial" w:cs="Arial"/>
        </w:rPr>
        <w:t xml:space="preserve"> (unboxed 12/15/25)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52835F1" w14:textId="77777777" w:rsidR="00201A0A" w:rsidRPr="00201A0A" w:rsidRDefault="00201A0A" w:rsidP="00201A0A">
      <w:pPr>
        <w:keepNext/>
        <w:tabs>
          <w:tab w:val="left" w:pos="900"/>
          <w:tab w:val="right" w:pos="9360"/>
        </w:tabs>
        <w:spacing w:before="240" w:after="240"/>
        <w:ind w:left="900" w:hanging="900"/>
        <w:outlineLvl w:val="1"/>
        <w:rPr>
          <w:b/>
          <w:szCs w:val="20"/>
        </w:rPr>
      </w:pPr>
      <w:bookmarkStart w:id="0" w:name="_Toc216098222"/>
      <w:r w:rsidRPr="00201A0A">
        <w:rPr>
          <w:b/>
          <w:szCs w:val="20"/>
        </w:rPr>
        <w:lastRenderedPageBreak/>
        <w:t>9.4</w:t>
      </w:r>
      <w:r w:rsidRPr="00201A0A">
        <w:rPr>
          <w:b/>
          <w:szCs w:val="20"/>
        </w:rPr>
        <w:tab/>
        <w:t>LLIS Report and Follow-up</w:t>
      </w:r>
      <w:bookmarkEnd w:id="0"/>
    </w:p>
    <w:p w14:paraId="52AA3A1D" w14:textId="77777777" w:rsidR="00201A0A" w:rsidRPr="00201A0A" w:rsidRDefault="00201A0A" w:rsidP="00201A0A">
      <w:pPr>
        <w:spacing w:after="240"/>
        <w:ind w:left="720" w:hanging="720"/>
        <w:rPr>
          <w:iCs/>
          <w:szCs w:val="20"/>
        </w:rPr>
      </w:pPr>
      <w:r w:rsidRPr="00201A0A">
        <w:rPr>
          <w:iCs/>
          <w:szCs w:val="20"/>
        </w:rPr>
        <w:t>(1)</w:t>
      </w:r>
      <w:r w:rsidRPr="00201A0A">
        <w:rPr>
          <w:iCs/>
          <w:szCs w:val="20"/>
        </w:rPr>
        <w:tab/>
        <w:t xml:space="preserve">For each of the Large Load Interconnection Study (LLIS) study elements, the lead Transmission Service Provider (TSP) shall submit a preliminary study report to ERCOT and other directly affected </w:t>
      </w:r>
      <w:proofErr w:type="spellStart"/>
      <w:r w:rsidRPr="00201A0A">
        <w:rPr>
          <w:iCs/>
          <w:szCs w:val="20"/>
        </w:rPr>
        <w:t>TSPs.</w:t>
      </w:r>
      <w:proofErr w:type="spellEnd"/>
      <w:r w:rsidRPr="00201A0A">
        <w:rPr>
          <w:iCs/>
          <w:szCs w:val="20"/>
        </w:rPr>
        <w:t xml:space="preserve">  The report shall include a description of the study methodology and assumptions, findings, and recommendations.  The report shall also identify any changes to the Interconnecting Large Load Entity’s (ILLE’s) Load Commissioning Plan (LCP) to allow for transmission upgrades in accordance with the criteria in Section 9.3.4, Large Load Interconnection Study Elements.  The lead TSP may include additional information in the study report and may combine multiple LLIS study elements into a single report.</w:t>
      </w:r>
    </w:p>
    <w:p w14:paraId="79515348" w14:textId="77777777" w:rsidR="00201A0A" w:rsidRPr="002C111D" w:rsidRDefault="00201A0A" w:rsidP="00201A0A">
      <w:pPr>
        <w:spacing w:after="240"/>
        <w:ind w:left="720" w:hanging="720"/>
        <w:rPr>
          <w:iCs/>
          <w:szCs w:val="20"/>
        </w:rPr>
      </w:pPr>
      <w:r w:rsidRPr="002C111D">
        <w:rPr>
          <w:iCs/>
          <w:szCs w:val="20"/>
        </w:rPr>
        <w:t>(2)</w:t>
      </w:r>
      <w:r w:rsidRPr="002C111D">
        <w:rPr>
          <w:iCs/>
          <w:szCs w:val="20"/>
        </w:rPr>
        <w:tab/>
        <w:t xml:space="preserve">ERCOT shall review the preliminary study report within ten Business Days and provide to the lead </w:t>
      </w:r>
      <w:proofErr w:type="gramStart"/>
      <w:r w:rsidRPr="002C111D">
        <w:rPr>
          <w:iCs/>
          <w:szCs w:val="20"/>
        </w:rPr>
        <w:t>TSP</w:t>
      </w:r>
      <w:proofErr w:type="gramEnd"/>
      <w:r w:rsidRPr="002C111D">
        <w:rPr>
          <w:iCs/>
          <w:szCs w:val="20"/>
        </w:rPr>
        <w:t xml:space="preserve"> </w:t>
      </w:r>
      <w:ins w:id="1" w:author="Schaper Energy Consulting" w:date="2025-12-01T09:46:00Z">
        <w:r w:rsidRPr="002B222A">
          <w:rPr>
            <w:bCs/>
            <w:iCs/>
          </w:rPr>
          <w:t>a single, consolidated set of written</w:t>
        </w:r>
      </w:ins>
      <w:del w:id="2" w:author="Schaper Energy Consulting" w:date="2025-12-01T09:46:00Z">
        <w:r w:rsidRPr="002C111D" w:rsidDel="00767A10">
          <w:rPr>
            <w:iCs/>
            <w:szCs w:val="20"/>
          </w:rPr>
          <w:delText>any</w:delText>
        </w:r>
      </w:del>
      <w:r w:rsidRPr="002C111D">
        <w:rPr>
          <w:iCs/>
          <w:szCs w:val="20"/>
        </w:rPr>
        <w:t xml:space="preserve"> questions, comments, and proposed revisions necessary to ensure the report complies with the requirements in Section 9.3, Interconnection Study Procedures for Large Loads.  ERCOT may extend this review period by an additional 20 Business Days </w:t>
      </w:r>
      <w:ins w:id="3" w:author="Schaper Energy Consulting" w:date="2025-12-01T09:47:00Z">
        <w:r w:rsidRPr="00044174">
          <w:rPr>
            <w:iCs/>
          </w:rPr>
          <w:t xml:space="preserve">only upon written </w:t>
        </w:r>
        <w:r>
          <w:rPr>
            <w:iCs/>
          </w:rPr>
          <w:t>notice</w:t>
        </w:r>
        <w:r w:rsidRPr="002B222A">
          <w:rPr>
            <w:iCs/>
          </w:rPr>
          <w:t xml:space="preserve">, </w:t>
        </w:r>
        <w:r>
          <w:rPr>
            <w:iCs/>
          </w:rPr>
          <w:t>with such</w:t>
        </w:r>
        <w:r w:rsidRPr="00044174">
          <w:rPr>
            <w:iCs/>
          </w:rPr>
          <w:t xml:space="preserve"> notice provided simultaneously to the lead TSP, all directly affected TSPs, and the ILLE</w:t>
        </w:r>
      </w:ins>
      <w:del w:id="4" w:author="Schaper Energy Consulting" w:date="2025-12-01T09:47:00Z">
        <w:r w:rsidRPr="002C111D" w:rsidDel="00767A10">
          <w:rPr>
            <w:iCs/>
            <w:szCs w:val="20"/>
          </w:rPr>
          <w:delText>and shall notify in writing the lead and directly affected TSPs of the extension</w:delText>
        </w:r>
      </w:del>
      <w:r w:rsidRPr="002C111D">
        <w:rPr>
          <w:iCs/>
          <w:szCs w:val="20"/>
        </w:rPr>
        <w:t xml:space="preserve">.  Directly affected TSPs may </w:t>
      </w:r>
      <w:ins w:id="5" w:author="Schaper Energy Consulting" w:date="2025-12-01T09:48:00Z">
        <w:r>
          <w:rPr>
            <w:iCs/>
            <w:szCs w:val="20"/>
          </w:rPr>
          <w:t>submit</w:t>
        </w:r>
      </w:ins>
      <w:del w:id="6" w:author="Schaper Energy Consulting" w:date="2025-12-01T09:48:00Z">
        <w:r w:rsidRPr="002C111D" w:rsidDel="00767A10">
          <w:rPr>
            <w:iCs/>
            <w:szCs w:val="20"/>
          </w:rPr>
          <w:delText>also provide questions,</w:delText>
        </w:r>
      </w:del>
      <w:r w:rsidRPr="002C111D">
        <w:rPr>
          <w:iCs/>
          <w:szCs w:val="20"/>
        </w:rPr>
        <w:t xml:space="preserve"> comments</w:t>
      </w:r>
      <w:del w:id="7" w:author="Schaper Energy Consulting" w:date="2025-12-01T09:48:00Z">
        <w:r w:rsidRPr="002C111D" w:rsidDel="00767A10">
          <w:rPr>
            <w:iCs/>
            <w:szCs w:val="20"/>
          </w:rPr>
          <w:delText>, and proposed re</w:delText>
        </w:r>
      </w:del>
      <w:del w:id="8" w:author="Schaper Energy Consulting" w:date="2025-12-01T09:49:00Z">
        <w:r w:rsidRPr="002C111D" w:rsidDel="00767A10">
          <w:rPr>
            <w:iCs/>
            <w:szCs w:val="20"/>
          </w:rPr>
          <w:delText>visions</w:delText>
        </w:r>
      </w:del>
      <w:r w:rsidRPr="002C111D">
        <w:rPr>
          <w:iCs/>
          <w:szCs w:val="20"/>
        </w:rPr>
        <w:t xml:space="preserve"> during this review period.  </w:t>
      </w:r>
      <w:del w:id="9" w:author="Schaper Energy Consulting" w:date="2025-12-01T09:52:00Z">
        <w:r w:rsidRPr="002C111D" w:rsidDel="00767A10">
          <w:rPr>
            <w:iCs/>
            <w:szCs w:val="20"/>
          </w:rPr>
          <w:delText>All comments from ERCOT and directly affected TSPs</w:delText>
        </w:r>
        <w:r w:rsidDel="00767A10">
          <w:rPr>
            <w:iCs/>
            <w:szCs w:val="20"/>
          </w:rPr>
          <w:delText xml:space="preserve"> </w:delText>
        </w:r>
        <w:r w:rsidRPr="002C111D" w:rsidDel="00767A10">
          <w:rPr>
            <w:iCs/>
            <w:szCs w:val="20"/>
          </w:rPr>
          <w:delText>shall be provided to the lead TSP in writing.</w:delText>
        </w:r>
      </w:del>
      <w:ins w:id="10" w:author="Schaper Energy Consulting" w:date="2025-12-01T09:48:00Z">
        <w:r w:rsidRPr="0012325E">
          <w:rPr>
            <w:bCs/>
            <w:iCs/>
          </w:rPr>
          <w:t>Each directly affected TSP shall provide one comprehensive, consolidated set of comments. The lead TSP will not accept further comments after the review window closes</w:t>
        </w:r>
        <w:r w:rsidRPr="002B222A">
          <w:rPr>
            <w:bCs/>
            <w:iCs/>
          </w:rPr>
          <w:t>.</w:t>
        </w:r>
        <w:r>
          <w:rPr>
            <w:bCs/>
            <w:iCs/>
          </w:rPr>
          <w:t xml:space="preserve">  For the avoidance of doubt, the comment periods for ERCOT and directly affected TSPs shall run concurrently, not sequentially.  </w:t>
        </w:r>
        <w:r w:rsidRPr="002B222A">
          <w:rPr>
            <w:bCs/>
            <w:iCs/>
          </w:rPr>
          <w:t xml:space="preserve">Any extension requests not submitted in writing and not including written notice to </w:t>
        </w:r>
        <w:r>
          <w:rPr>
            <w:bCs/>
            <w:iCs/>
          </w:rPr>
          <w:t>the parties outlined in this paragraph will be considered</w:t>
        </w:r>
        <w:r w:rsidRPr="002B222A">
          <w:rPr>
            <w:bCs/>
            <w:iCs/>
          </w:rPr>
          <w:t xml:space="preserve"> invalid.</w:t>
        </w:r>
      </w:ins>
    </w:p>
    <w:p w14:paraId="3FF4D7BC" w14:textId="77777777" w:rsidR="00201A0A" w:rsidRPr="002C111D" w:rsidRDefault="00201A0A" w:rsidP="00201A0A">
      <w:pPr>
        <w:spacing w:after="240"/>
        <w:ind w:left="720" w:hanging="720"/>
        <w:rPr>
          <w:iCs/>
          <w:szCs w:val="20"/>
        </w:rPr>
      </w:pPr>
      <w:r w:rsidRPr="002C111D">
        <w:rPr>
          <w:iCs/>
          <w:szCs w:val="20"/>
        </w:rPr>
        <w:t>(3)</w:t>
      </w:r>
      <w:r w:rsidRPr="002C111D">
        <w:rPr>
          <w:iCs/>
          <w:szCs w:val="20"/>
        </w:rPr>
        <w:tab/>
      </w:r>
      <w:ins w:id="11" w:author="Schaper Energy Consulting" w:date="2025-12-01T09:53:00Z">
        <w:r w:rsidRPr="00765A55">
          <w:rPr>
            <w:bCs/>
            <w:iCs/>
          </w:rPr>
          <w:t>An additional study may be required only if ERCOT and the lead TSP jointly determine, during the comment period</w:t>
        </w:r>
        <w:r>
          <w:rPr>
            <w:bCs/>
            <w:iCs/>
          </w:rPr>
          <w:t xml:space="preserve"> described in paragraph (2) above</w:t>
        </w:r>
        <w:r w:rsidRPr="00765A55">
          <w:rPr>
            <w:bCs/>
            <w:iCs/>
          </w:rPr>
          <w:t>, that the preliminary report cannot meet the requirements of Section 9.3 without it.</w:t>
        </w:r>
        <w:r>
          <w:rPr>
            <w:bCs/>
            <w:iCs/>
          </w:rPr>
          <w:t xml:space="preserve"> </w:t>
        </w:r>
        <w:r w:rsidRPr="00765A55">
          <w:rPr>
            <w:bCs/>
            <w:iCs/>
          </w:rPr>
          <w:t xml:space="preserve"> Any such determination must be issued in a single written notice from ERCOT and the lead TSP that confirms it was made within the comment period</w:t>
        </w:r>
      </w:ins>
      <w:ins w:id="12" w:author="Schaper Energy Consulting" w:date="2025-12-01T09:54:00Z">
        <w:r>
          <w:rPr>
            <w:bCs/>
            <w:iCs/>
          </w:rPr>
          <w:t xml:space="preserve"> described in </w:t>
        </w:r>
        <w:r w:rsidRPr="00765A55">
          <w:rPr>
            <w:bCs/>
            <w:iCs/>
          </w:rPr>
          <w:t>paragraph (2)</w:t>
        </w:r>
        <w:r>
          <w:rPr>
            <w:bCs/>
            <w:iCs/>
          </w:rPr>
          <w:t xml:space="preserve"> above</w:t>
        </w:r>
      </w:ins>
      <w:ins w:id="13" w:author="Schaper Energy Consulting" w:date="2025-12-01T09:53:00Z">
        <w:r w:rsidRPr="00765A55">
          <w:rPr>
            <w:bCs/>
            <w:iCs/>
          </w:rPr>
          <w:t xml:space="preserve">, explains why the study was not included in the Final LLIS Study Scope, and provides the basis for adding it under Section 9.3. Directly affected TSPs may not initiate, request, or trigger an additional study, and no comments or submissions from any party may </w:t>
        </w:r>
        <w:proofErr w:type="gramStart"/>
        <w:r w:rsidRPr="00765A55">
          <w:rPr>
            <w:bCs/>
            <w:iCs/>
          </w:rPr>
          <w:t>obligate</w:t>
        </w:r>
        <w:proofErr w:type="gramEnd"/>
        <w:r w:rsidRPr="00765A55">
          <w:rPr>
            <w:bCs/>
            <w:iCs/>
          </w:rPr>
          <w:t xml:space="preserve"> ERCOT or the lead TSP to conduct one. </w:t>
        </w:r>
      </w:ins>
      <w:ins w:id="14" w:author="Schaper Energy Consulting" w:date="2025-12-01T09:54:00Z">
        <w:r>
          <w:rPr>
            <w:bCs/>
            <w:iCs/>
          </w:rPr>
          <w:t xml:space="preserve"> </w:t>
        </w:r>
      </w:ins>
      <w:ins w:id="15" w:author="Schaper Energy Consulting" w:date="2025-12-01T09:53:00Z">
        <w:r w:rsidRPr="0012325E">
          <w:rPr>
            <w:bCs/>
            <w:iCs/>
          </w:rPr>
          <w:t xml:space="preserve">After the close of the </w:t>
        </w:r>
        <w:r>
          <w:rPr>
            <w:bCs/>
            <w:iCs/>
          </w:rPr>
          <w:t xml:space="preserve">comment period in </w:t>
        </w:r>
        <w:r w:rsidRPr="0012325E">
          <w:rPr>
            <w:bCs/>
            <w:iCs/>
          </w:rPr>
          <w:t>paragraph (2)</w:t>
        </w:r>
        <w:r>
          <w:rPr>
            <w:bCs/>
            <w:iCs/>
          </w:rPr>
          <w:t xml:space="preserve"> above</w:t>
        </w:r>
        <w:r w:rsidRPr="0012325E">
          <w:rPr>
            <w:bCs/>
            <w:iCs/>
          </w:rPr>
          <w:t>, no additional studies may be initiated, requested, considered, or performed</w:t>
        </w:r>
        <w:r>
          <w:rPr>
            <w:bCs/>
            <w:iCs/>
          </w:rPr>
          <w:t xml:space="preserve"> except pursuant to paragraph (8) below</w:t>
        </w:r>
      </w:ins>
      <w:del w:id="16" w:author="Schaper Energy Consulting" w:date="2025-12-01T09:53:00Z">
        <w:r w:rsidRPr="002C111D" w:rsidDel="00767A10">
          <w:rPr>
            <w:iCs/>
            <w:szCs w:val="20"/>
          </w:rPr>
          <w:delText>If, after considering the responses received from ERCOT and directly affected TSPs, ERCOT in collaboration with the lead TSP determines if an additional study is required, the lead TSP shall promptly perform the additional study and submit an updated preliminary study report for review as described in paragraph (1) above</w:delText>
        </w:r>
      </w:del>
      <w:r w:rsidRPr="002C111D">
        <w:rPr>
          <w:iCs/>
          <w:szCs w:val="20"/>
        </w:rPr>
        <w:t xml:space="preserve">. </w:t>
      </w:r>
    </w:p>
    <w:p w14:paraId="2F051466" w14:textId="77777777" w:rsidR="00201A0A" w:rsidRDefault="00201A0A" w:rsidP="00201A0A">
      <w:pPr>
        <w:spacing w:after="240"/>
        <w:ind w:left="1440" w:hanging="720"/>
        <w:rPr>
          <w:ins w:id="17" w:author="Schaper Energy Consulting" w:date="2025-12-01T14:40:00Z" w16du:dateUtc="2025-12-01T20:40:00Z"/>
          <w:bCs/>
          <w:iCs/>
        </w:rPr>
      </w:pPr>
      <w:ins w:id="18" w:author="Schaper Energy Consulting" w:date="2025-12-01T14:40:00Z" w16du:dateUtc="2025-12-01T20:40:00Z">
        <w:r w:rsidRPr="002C111D">
          <w:t>(a)</w:t>
        </w:r>
        <w:r w:rsidRPr="002C111D">
          <w:tab/>
        </w:r>
        <w:r w:rsidRPr="00D62596">
          <w:rPr>
            <w:bCs/>
            <w:iCs/>
          </w:rPr>
          <w:t>If ERCOT and the lead TSP cannot agree on the need for additional study under paragraph (3)</w:t>
        </w:r>
        <w:r>
          <w:rPr>
            <w:bCs/>
            <w:iCs/>
          </w:rPr>
          <w:t xml:space="preserve"> above</w:t>
        </w:r>
        <w:r w:rsidRPr="00D62596">
          <w:rPr>
            <w:bCs/>
            <w:iCs/>
          </w:rPr>
          <w:t xml:space="preserve">, the party requesting the additional study shall submit a written summary </w:t>
        </w:r>
        <w:r>
          <w:rPr>
            <w:bCs/>
            <w:iCs/>
          </w:rPr>
          <w:t xml:space="preserve">(the “Restudy Request”) </w:t>
        </w:r>
        <w:r w:rsidRPr="00D62596">
          <w:rPr>
            <w:bCs/>
            <w:iCs/>
          </w:rPr>
          <w:t xml:space="preserve">explaining the basis for the request and </w:t>
        </w:r>
        <w:r w:rsidRPr="00D62596">
          <w:rPr>
            <w:bCs/>
            <w:iCs/>
          </w:rPr>
          <w:lastRenderedPageBreak/>
          <w:t>its applicability under the transmission planning procedures in Section 4</w:t>
        </w:r>
        <w:r>
          <w:rPr>
            <w:bCs/>
            <w:iCs/>
          </w:rPr>
          <w:t xml:space="preserve"> and Section 9</w:t>
        </w:r>
        <w:r w:rsidRPr="00D62596">
          <w:rPr>
            <w:bCs/>
            <w:iCs/>
          </w:rPr>
          <w:t>.</w:t>
        </w:r>
      </w:ins>
    </w:p>
    <w:p w14:paraId="70EC635F" w14:textId="77777777" w:rsidR="00201A0A" w:rsidRDefault="00201A0A" w:rsidP="00201A0A">
      <w:pPr>
        <w:spacing w:after="240"/>
        <w:ind w:left="1440" w:hanging="720"/>
        <w:rPr>
          <w:ins w:id="19" w:author="Schaper Energy Consulting" w:date="2025-12-01T14:40:00Z" w16du:dateUtc="2025-12-01T20:40:00Z"/>
          <w:bCs/>
          <w:iCs/>
        </w:rPr>
      </w:pPr>
      <w:ins w:id="20" w:author="Schaper Energy Consulting" w:date="2025-12-01T14:40:00Z" w16du:dateUtc="2025-12-01T20:40:00Z">
        <w:r>
          <w:rPr>
            <w:bCs/>
            <w:iCs/>
          </w:rPr>
          <w:t xml:space="preserve">(b)       </w:t>
        </w:r>
        <w:r w:rsidRPr="00CB29E6">
          <w:rPr>
            <w:bCs/>
            <w:iCs/>
          </w:rPr>
          <w:t xml:space="preserve">Restudy </w:t>
        </w:r>
        <w:r>
          <w:rPr>
            <w:bCs/>
            <w:iCs/>
          </w:rPr>
          <w:t>R</w:t>
        </w:r>
        <w:r w:rsidRPr="00CB29E6">
          <w:rPr>
            <w:bCs/>
            <w:iCs/>
          </w:rPr>
          <w:t xml:space="preserve">equests must be provided by the TSP to the ILLE in written form, including by email, within three </w:t>
        </w:r>
        <w:r>
          <w:rPr>
            <w:bCs/>
            <w:iCs/>
          </w:rPr>
          <w:t>B</w:t>
        </w:r>
        <w:r w:rsidRPr="00CB29E6">
          <w:rPr>
            <w:bCs/>
            <w:iCs/>
          </w:rPr>
          <w:t xml:space="preserve">usiness </w:t>
        </w:r>
        <w:r>
          <w:rPr>
            <w:bCs/>
            <w:iCs/>
          </w:rPr>
          <w:t>D</w:t>
        </w:r>
        <w:r w:rsidRPr="00CB29E6">
          <w:rPr>
            <w:bCs/>
            <w:iCs/>
          </w:rPr>
          <w:t>ays of either submitting or receiving the request, whichever occurs first.</w:t>
        </w:r>
      </w:ins>
    </w:p>
    <w:p w14:paraId="37AD16F1" w14:textId="77777777" w:rsidR="00201A0A" w:rsidRPr="002C111D" w:rsidRDefault="00201A0A" w:rsidP="00201A0A">
      <w:pPr>
        <w:spacing w:after="240"/>
        <w:ind w:left="1440" w:hanging="720"/>
        <w:rPr>
          <w:ins w:id="21" w:author="Schaper Energy Consulting" w:date="2025-12-01T14:40:00Z" w16du:dateUtc="2025-12-01T20:40:00Z"/>
        </w:rPr>
      </w:pPr>
      <w:ins w:id="22" w:author="Schaper Energy Consulting" w:date="2025-12-01T14:40:00Z" w16du:dateUtc="2025-12-01T20:40:00Z">
        <w:r>
          <w:rPr>
            <w:bCs/>
            <w:iCs/>
          </w:rPr>
          <w:t>(c)</w:t>
        </w:r>
        <w:r w:rsidRPr="00D62596">
          <w:rPr>
            <w:bCs/>
            <w:iCs/>
          </w:rPr>
          <w:t xml:space="preserve"> </w:t>
        </w:r>
        <w:r>
          <w:rPr>
            <w:bCs/>
            <w:iCs/>
          </w:rPr>
          <w:t xml:space="preserve">      </w:t>
        </w:r>
        <w:r w:rsidRPr="00CB29E6">
          <w:rPr>
            <w:bCs/>
            <w:iCs/>
          </w:rPr>
          <w:t>The ILLE may, at its option, direct the lead TSP to initiate informal and/or formal dispute resolution with ERCOT as needed to resolve the matter, and the TSP shall do so on the ILLE’s behalf upon receiving such direction.</w:t>
        </w:r>
      </w:ins>
    </w:p>
    <w:p w14:paraId="0655F6E4" w14:textId="77777777" w:rsidR="00201A0A" w:rsidRPr="002C111D" w:rsidRDefault="00201A0A" w:rsidP="00201A0A">
      <w:pPr>
        <w:spacing w:after="240"/>
        <w:ind w:left="720" w:hanging="720"/>
        <w:rPr>
          <w:iCs/>
          <w:szCs w:val="20"/>
        </w:rPr>
      </w:pPr>
      <w:r w:rsidRPr="002C111D">
        <w:rPr>
          <w:iCs/>
          <w:szCs w:val="20"/>
        </w:rPr>
        <w:t>(4)</w:t>
      </w:r>
      <w:r w:rsidRPr="002C111D">
        <w:rPr>
          <w:iCs/>
          <w:szCs w:val="20"/>
        </w:rPr>
        <w:tab/>
        <w:t>If no additional study is required</w:t>
      </w:r>
      <w:del w:id="23" w:author="Schaper Energy Consulting" w:date="2025-12-01T09:59:00Z">
        <w:r w:rsidRPr="002C111D" w:rsidDel="009D25C1">
          <w:rPr>
            <w:iCs/>
            <w:szCs w:val="20"/>
          </w:rPr>
          <w:delText xml:space="preserve"> as described in paragraph (3) above</w:delText>
        </w:r>
      </w:del>
      <w:r w:rsidRPr="002C111D">
        <w:rPr>
          <w:iCs/>
          <w:szCs w:val="20"/>
        </w:rPr>
        <w:t xml:space="preserve">, the lead TSP shall prepare a final LLIS study report that incorporates all relevant feedback received in paragraph (2) above within ten Business Days. </w:t>
      </w:r>
    </w:p>
    <w:p w14:paraId="2AED4C6A" w14:textId="77777777" w:rsidR="00201A0A" w:rsidRPr="002C111D" w:rsidRDefault="00201A0A" w:rsidP="00201A0A">
      <w:pPr>
        <w:spacing w:after="240"/>
        <w:ind w:left="1440" w:hanging="720"/>
        <w:rPr>
          <w:ins w:id="24" w:author="Schaper Energy Consulting" w:date="2025-12-01T09:59:00Z"/>
        </w:rPr>
      </w:pPr>
      <w:ins w:id="25" w:author="Schaper Energy Consulting" w:date="2025-12-01T09:59:00Z">
        <w:r w:rsidRPr="002C111D">
          <w:t>(a)</w:t>
        </w:r>
        <w:r w:rsidRPr="002C111D">
          <w:tab/>
        </w:r>
      </w:ins>
      <w:ins w:id="26" w:author="Schaper Energy Consulting" w:date="2025-12-01T10:00:00Z">
        <w:r w:rsidRPr="002B222A">
          <w:rPr>
            <w:bCs/>
            <w:iCs/>
          </w:rPr>
          <w:t>If additional study is required</w:t>
        </w:r>
        <w:r>
          <w:rPr>
            <w:bCs/>
            <w:iCs/>
          </w:rPr>
          <w:t xml:space="preserve">, </w:t>
        </w:r>
        <w:r w:rsidRPr="002B222A">
          <w:rPr>
            <w:bCs/>
            <w:iCs/>
          </w:rPr>
          <w:t>the lead TSP shall prepare a final LLIS study report that incorporates all relevant feedback received in paragraph</w:t>
        </w:r>
        <w:r>
          <w:rPr>
            <w:bCs/>
            <w:iCs/>
          </w:rPr>
          <w:t>s</w:t>
        </w:r>
        <w:r w:rsidRPr="002B222A">
          <w:rPr>
            <w:bCs/>
            <w:iCs/>
          </w:rPr>
          <w:t xml:space="preserve"> (2) </w:t>
        </w:r>
        <w:r>
          <w:rPr>
            <w:bCs/>
            <w:iCs/>
          </w:rPr>
          <w:t xml:space="preserve">and (3) </w:t>
        </w:r>
        <w:r w:rsidRPr="002B222A">
          <w:rPr>
            <w:bCs/>
            <w:iCs/>
          </w:rPr>
          <w:t xml:space="preserve">above within </w:t>
        </w:r>
        <w:r>
          <w:rPr>
            <w:bCs/>
            <w:iCs/>
          </w:rPr>
          <w:t>thirty</w:t>
        </w:r>
        <w:r w:rsidRPr="002B222A">
          <w:rPr>
            <w:bCs/>
            <w:iCs/>
          </w:rPr>
          <w:t xml:space="preserve"> Business Days.</w:t>
        </w:r>
      </w:ins>
    </w:p>
    <w:p w14:paraId="6C995233" w14:textId="77777777" w:rsidR="00201A0A" w:rsidRPr="002C111D" w:rsidRDefault="00201A0A" w:rsidP="00201A0A">
      <w:pPr>
        <w:spacing w:after="240"/>
        <w:ind w:left="720" w:hanging="720"/>
        <w:rPr>
          <w:iCs/>
          <w:szCs w:val="20"/>
        </w:rPr>
      </w:pPr>
      <w:r w:rsidRPr="002C111D">
        <w:rPr>
          <w:iCs/>
          <w:szCs w:val="20"/>
        </w:rPr>
        <w:t>(5)</w:t>
      </w:r>
      <w:r w:rsidRPr="002C111D">
        <w:rPr>
          <w:iCs/>
          <w:szCs w:val="20"/>
        </w:rPr>
        <w:tab/>
        <w:t>When</w:t>
      </w:r>
      <w:r>
        <w:rPr>
          <w:iCs/>
          <w:szCs w:val="20"/>
        </w:rPr>
        <w:t xml:space="preserve"> </w:t>
      </w:r>
      <w:r w:rsidRPr="002C111D">
        <w:rPr>
          <w:iCs/>
          <w:szCs w:val="20"/>
        </w:rPr>
        <w:t xml:space="preserve">complete, the lead TSP shall provide the final report for the LLIS study element(s) to ERCOT and the directly affected TSPs only. </w:t>
      </w:r>
    </w:p>
    <w:p w14:paraId="50F36A9C" w14:textId="77777777" w:rsidR="00201A0A" w:rsidRPr="002C111D" w:rsidRDefault="00201A0A" w:rsidP="00201A0A">
      <w:pPr>
        <w:spacing w:after="240"/>
        <w:ind w:left="720" w:hanging="720"/>
        <w:rPr>
          <w:iCs/>
          <w:szCs w:val="20"/>
        </w:rPr>
      </w:pPr>
      <w:r w:rsidRPr="002C111D">
        <w:rPr>
          <w:iCs/>
          <w:szCs w:val="20"/>
        </w:rPr>
        <w:t>(6)</w:t>
      </w:r>
      <w:r w:rsidRPr="002C111D">
        <w:rPr>
          <w:iCs/>
          <w:szCs w:val="20"/>
        </w:rPr>
        <w:tab/>
        <w:t>The LLIS is deemed complete when the final report has been provided for all LLIS study elements.</w:t>
      </w:r>
      <w:ins w:id="27" w:author="Schaper Energy Consulting" w:date="2025-12-01T10:00:00Z">
        <w:r>
          <w:rPr>
            <w:iCs/>
            <w:szCs w:val="20"/>
          </w:rPr>
          <w:t xml:space="preserve">  </w:t>
        </w:r>
        <w:r>
          <w:rPr>
            <w:bCs/>
            <w:iCs/>
          </w:rPr>
          <w:t>The lead TSP shall notify the ILLE in writing when a final report is issued to ERCOT.</w:t>
        </w:r>
      </w:ins>
      <w:r w:rsidRPr="002C111D">
        <w:rPr>
          <w:iCs/>
          <w:szCs w:val="20"/>
        </w:rPr>
        <w:t xml:space="preserve">  Within</w:t>
      </w:r>
      <w:r>
        <w:rPr>
          <w:iCs/>
          <w:szCs w:val="20"/>
        </w:rPr>
        <w:t xml:space="preserve"> </w:t>
      </w:r>
      <w:r w:rsidRPr="002C111D">
        <w:rPr>
          <w:iCs/>
          <w:szCs w:val="20"/>
        </w:rPr>
        <w:t xml:space="preserve">ten Business Days following the completion of the LLIS, ERCOT shall: </w:t>
      </w:r>
    </w:p>
    <w:p w14:paraId="254DB4B8" w14:textId="77777777" w:rsidR="00201A0A" w:rsidRDefault="00201A0A" w:rsidP="00201A0A">
      <w:pPr>
        <w:spacing w:after="240"/>
        <w:ind w:left="1440" w:hanging="720"/>
        <w:rPr>
          <w:ins w:id="28" w:author="Schaper Energy Consulting" w:date="2025-12-01T10:00:00Z"/>
          <w:bCs/>
          <w:iCs/>
        </w:rPr>
      </w:pPr>
      <w:r w:rsidRPr="002C111D">
        <w:t>(a)</w:t>
      </w:r>
      <w:r w:rsidRPr="002C111D">
        <w:tab/>
      </w:r>
      <w:ins w:id="29" w:author="Schaper Energy Consulting" w:date="2025-12-01T10:00:00Z">
        <w:r w:rsidRPr="002B222A">
          <w:rPr>
            <w:bCs/>
            <w:iCs/>
          </w:rPr>
          <w:t xml:space="preserve">Grant </w:t>
        </w:r>
        <w:r>
          <w:rPr>
            <w:bCs/>
            <w:iCs/>
          </w:rPr>
          <w:t>un</w:t>
        </w:r>
        <w:r w:rsidRPr="002B222A">
          <w:rPr>
            <w:bCs/>
            <w:iCs/>
          </w:rPr>
          <w:t xml:space="preserve">conditional approval for the interconnection of Load in accordance with the schedule in the final LCP, as may be revised by the TSP, </w:t>
        </w:r>
        <w:r>
          <w:rPr>
            <w:bCs/>
            <w:iCs/>
          </w:rPr>
          <w:t xml:space="preserve">for </w:t>
        </w:r>
        <w:r w:rsidRPr="002B222A">
          <w:rPr>
            <w:bCs/>
            <w:iCs/>
          </w:rPr>
          <w:t>proposed load additions</w:t>
        </w:r>
        <w:r>
          <w:rPr>
            <w:bCs/>
            <w:iCs/>
          </w:rPr>
          <w:t xml:space="preserve"> which do not require transmission upgrades</w:t>
        </w:r>
        <w:r w:rsidRPr="002B222A">
          <w:rPr>
            <w:bCs/>
            <w:iCs/>
          </w:rPr>
          <w:t>;</w:t>
        </w:r>
      </w:ins>
    </w:p>
    <w:p w14:paraId="311ACCB6" w14:textId="77777777" w:rsidR="00201A0A" w:rsidRPr="002C111D" w:rsidRDefault="00201A0A" w:rsidP="00201A0A">
      <w:pPr>
        <w:spacing w:after="240"/>
        <w:ind w:left="1440" w:hanging="720"/>
      </w:pPr>
      <w:ins w:id="30" w:author="Schaper Energy Consulting" w:date="2025-12-01T10:00:00Z">
        <w:r>
          <w:t>(</w:t>
        </w:r>
      </w:ins>
      <w:ins w:id="31" w:author="Schaper Energy Consulting" w:date="2025-12-01T10:01:00Z">
        <w:r>
          <w:t>b)</w:t>
        </w:r>
        <w:r w:rsidRPr="002C111D">
          <w:t xml:space="preserve"> </w:t>
        </w:r>
        <w:r w:rsidRPr="002C111D">
          <w:tab/>
        </w:r>
      </w:ins>
      <w:r w:rsidRPr="002C111D">
        <w:t>Determine whether system upgrades recommended to support the full requested Load amount specified in the initial LCP are sufficient based on the report in paragraph (5) above;</w:t>
      </w:r>
    </w:p>
    <w:p w14:paraId="6C2C4219" w14:textId="77777777" w:rsidR="00201A0A" w:rsidRPr="002C111D" w:rsidRDefault="00201A0A">
      <w:pPr>
        <w:kinsoku w:val="0"/>
        <w:overflowPunct w:val="0"/>
        <w:autoSpaceDE w:val="0"/>
        <w:autoSpaceDN w:val="0"/>
        <w:adjustRightInd w:val="0"/>
        <w:spacing w:after="240"/>
        <w:ind w:left="2160" w:right="440" w:hanging="720"/>
        <w:pPrChange w:id="32" w:author="Schaper Energy Consulting" w:date="2025-12-01T10:10:00Z">
          <w:pPr>
            <w:kinsoku w:val="0"/>
            <w:overflowPunct w:val="0"/>
            <w:autoSpaceDE w:val="0"/>
            <w:autoSpaceDN w:val="0"/>
            <w:adjustRightInd w:val="0"/>
            <w:spacing w:after="240"/>
            <w:ind w:left="1440" w:right="226" w:hanging="720"/>
          </w:pPr>
        </w:pPrChange>
      </w:pPr>
      <w:r w:rsidRPr="002C111D">
        <w:t>(</w:t>
      </w:r>
      <w:ins w:id="33" w:author="Schaper Energy Consulting" w:date="2025-12-01T10:10:00Z">
        <w:r>
          <w:t>i</w:t>
        </w:r>
      </w:ins>
      <w:del w:id="34" w:author="Schaper Energy Consulting" w:date="2025-12-01T10:10:00Z">
        <w:r w:rsidRPr="002C111D" w:rsidDel="000D56FD">
          <w:delText>b</w:delText>
        </w:r>
      </w:del>
      <w:r w:rsidRPr="002C111D">
        <w:t>)</w:t>
      </w:r>
      <w:r w:rsidRPr="002C111D">
        <w:tab/>
        <w:t>Grant conditional approval for the interconnection of Load</w:t>
      </w:r>
      <w:ins w:id="35" w:author="Schaper Energy Consulting" w:date="2025-12-01T10:10:00Z">
        <w:r>
          <w:rPr>
            <w:bCs/>
            <w:iCs/>
          </w:rPr>
          <w:t xml:space="preserve"> requiring transmission upgrades</w:t>
        </w:r>
      </w:ins>
      <w:r w:rsidRPr="002C111D">
        <w:t xml:space="preserve"> in accordance with the schedule in the final LCP, as may be revised by the TSP, as the necessary transmission upgrades identified in the LCP become operational, if ERCOT has determined pursuant to paragraph (a) above that the system upgrades recommended in the LLIS are sufficient to address the reliability risks associated with the proposed load additions;</w:t>
      </w:r>
    </w:p>
    <w:p w14:paraId="78F0AD11" w14:textId="77777777" w:rsidR="00201A0A" w:rsidRDefault="00201A0A" w:rsidP="00201A0A">
      <w:pPr>
        <w:kinsoku w:val="0"/>
        <w:overflowPunct w:val="0"/>
        <w:autoSpaceDE w:val="0"/>
        <w:autoSpaceDN w:val="0"/>
        <w:adjustRightInd w:val="0"/>
        <w:spacing w:after="240"/>
        <w:ind w:left="2160" w:right="440" w:hanging="720"/>
        <w:rPr>
          <w:ins w:id="36" w:author="Schaper Energy Consulting" w:date="2025-12-01T10:11:00Z"/>
        </w:rPr>
      </w:pPr>
      <w:r w:rsidRPr="002C111D">
        <w:t>(i</w:t>
      </w:r>
      <w:ins w:id="37" w:author="Schaper Energy Consulting" w:date="2025-12-01T10:10:00Z">
        <w:r>
          <w:t>i</w:t>
        </w:r>
      </w:ins>
      <w:r w:rsidRPr="002C111D">
        <w:t>)</w:t>
      </w:r>
      <w:r w:rsidRPr="002C111D">
        <w:tab/>
        <w:t xml:space="preserve">For transmission upgrades that are subject to </w:t>
      </w:r>
      <w:r>
        <w:t>Regional Planning Group (</w:t>
      </w:r>
      <w:r w:rsidRPr="002C111D">
        <w:t>RPG</w:t>
      </w:r>
      <w:r>
        <w:t>)</w:t>
      </w:r>
      <w:r w:rsidRPr="002C111D">
        <w:t xml:space="preserve"> review as described in Protocol Section 3.11.4, Regional Planning Group Project Review Process, ERCOT shall grant conditional approval</w:t>
      </w:r>
      <w:ins w:id="38" w:author="Schaper Energy Consulting" w:date="2025-12-01T10:11:00Z">
        <w:r>
          <w:t xml:space="preserve"> either:</w:t>
        </w:r>
      </w:ins>
    </w:p>
    <w:p w14:paraId="442C6C46" w14:textId="77777777" w:rsidR="00201A0A" w:rsidRDefault="00201A0A">
      <w:pPr>
        <w:kinsoku w:val="0"/>
        <w:overflowPunct w:val="0"/>
        <w:autoSpaceDE w:val="0"/>
        <w:autoSpaceDN w:val="0"/>
        <w:adjustRightInd w:val="0"/>
        <w:spacing w:after="240"/>
        <w:ind w:left="2862" w:right="440" w:hanging="720"/>
        <w:rPr>
          <w:ins w:id="39" w:author="Schaper Energy Consulting" w:date="2025-12-01T10:11:00Z"/>
        </w:rPr>
        <w:pPrChange w:id="40" w:author="Schaper Energy Consulting" w:date="2025-12-01T10:13:00Z">
          <w:pPr>
            <w:kinsoku w:val="0"/>
            <w:overflowPunct w:val="0"/>
            <w:autoSpaceDE w:val="0"/>
            <w:autoSpaceDN w:val="0"/>
            <w:adjustRightInd w:val="0"/>
            <w:spacing w:after="240"/>
            <w:ind w:left="2160" w:right="440" w:hanging="720"/>
          </w:pPr>
        </w:pPrChange>
      </w:pPr>
      <w:ins w:id="41" w:author="Schaper Energy Consulting" w:date="2025-12-01T10:11:00Z">
        <w:r>
          <w:lastRenderedPageBreak/>
          <w:t xml:space="preserve">(A) </w:t>
        </w:r>
        <w:r>
          <w:tab/>
          <w:t>If the relevant transmission upgrade(s) receive ERCOT endorsement through the RPG process; or</w:t>
        </w:r>
      </w:ins>
    </w:p>
    <w:p w14:paraId="77428016" w14:textId="77777777" w:rsidR="00201A0A" w:rsidRPr="002C111D" w:rsidRDefault="00201A0A">
      <w:pPr>
        <w:kinsoku w:val="0"/>
        <w:overflowPunct w:val="0"/>
        <w:autoSpaceDE w:val="0"/>
        <w:autoSpaceDN w:val="0"/>
        <w:adjustRightInd w:val="0"/>
        <w:spacing w:after="240"/>
        <w:ind w:left="2862" w:right="440" w:hanging="720"/>
        <w:pPrChange w:id="42" w:author="Schaper Energy Consulting" w:date="2025-12-01T10:13:00Z">
          <w:pPr>
            <w:kinsoku w:val="0"/>
            <w:overflowPunct w:val="0"/>
            <w:autoSpaceDE w:val="0"/>
            <w:autoSpaceDN w:val="0"/>
            <w:adjustRightInd w:val="0"/>
            <w:spacing w:after="240"/>
            <w:ind w:left="2160" w:right="440" w:hanging="720"/>
          </w:pPr>
        </w:pPrChange>
      </w:pPr>
      <w:ins w:id="43" w:author="Schaper Energy Consulting" w:date="2025-12-01T10:11:00Z">
        <w:r>
          <w:t>(B)</w:t>
        </w:r>
        <w:r>
          <w:tab/>
        </w:r>
      </w:ins>
      <w:del w:id="44" w:author="Schaper Energy Consulting" w:date="2025-12-01T10:11:00Z">
        <w:r w:rsidRPr="002C111D" w:rsidDel="000D56FD">
          <w:delText xml:space="preserve"> </w:delText>
        </w:r>
      </w:del>
      <w:ins w:id="45" w:author="Schaper Energy Consulting" w:date="2025-12-01T10:11:00Z">
        <w:r>
          <w:t>I</w:t>
        </w:r>
      </w:ins>
      <w:del w:id="46" w:author="Schaper Energy Consulting" w:date="2025-12-01T10:11:00Z">
        <w:r w:rsidRPr="002C111D" w:rsidDel="000D56FD">
          <w:delText>i</w:delText>
        </w:r>
      </w:del>
      <w:r w:rsidRPr="002C111D">
        <w:t xml:space="preserve">f </w:t>
      </w:r>
      <w:ins w:id="47" w:author="Schaper Energy Consulting" w:date="2025-12-01T10:11:00Z">
        <w:r>
          <w:t>ERCOT</w:t>
        </w:r>
      </w:ins>
      <w:del w:id="48" w:author="Schaper Energy Consulting" w:date="2025-12-01T10:11:00Z">
        <w:r w:rsidRPr="002C111D" w:rsidDel="000D56FD">
          <w:delText>it</w:delText>
        </w:r>
      </w:del>
      <w:r w:rsidRPr="002C111D">
        <w:t xml:space="preserve"> determines that a project with an equivalent impact on the ability to serve the requested Load has become operational; and</w:t>
      </w:r>
    </w:p>
    <w:p w14:paraId="4D38B0D8" w14:textId="77777777" w:rsidR="00201A0A" w:rsidRPr="002C111D" w:rsidRDefault="00201A0A" w:rsidP="00201A0A">
      <w:pPr>
        <w:spacing w:after="240"/>
        <w:ind w:left="1440" w:hanging="720"/>
      </w:pPr>
      <w:r w:rsidRPr="002C111D">
        <w:t>(c)</w:t>
      </w:r>
      <w:r w:rsidRPr="002C111D">
        <w:tab/>
        <w:t xml:space="preserve">Communicate </w:t>
      </w:r>
      <w:ins w:id="49" w:author="Schaper Energy Consulting" w:date="2025-12-01T10:12:00Z">
        <w:r>
          <w:t xml:space="preserve">in writing </w:t>
        </w:r>
      </w:ins>
      <w:r w:rsidRPr="002C111D">
        <w:t xml:space="preserve">the </w:t>
      </w:r>
      <w:ins w:id="50" w:author="Schaper Energy Consulting" w:date="2025-12-01T10:12:00Z">
        <w:r>
          <w:t>approval</w:t>
        </w:r>
      </w:ins>
      <w:del w:id="51" w:author="Schaper Energy Consulting" w:date="2025-12-01T10:12:00Z">
        <w:r w:rsidRPr="002C111D" w:rsidDel="000D56FD">
          <w:delText>completion</w:delText>
        </w:r>
      </w:del>
      <w:r w:rsidRPr="002C111D">
        <w:t xml:space="preserve"> of the LLIS and the resulting </w:t>
      </w:r>
      <w:ins w:id="52" w:author="Schaper Energy Consulting" w:date="2025-12-01T10:12:00Z">
        <w:r>
          <w:rPr>
            <w:bCs/>
            <w:iCs/>
          </w:rPr>
          <w:t>unconditional and conditional Load that may be permitted under the</w:t>
        </w:r>
        <w:r w:rsidRPr="002C111D">
          <w:t xml:space="preserve"> </w:t>
        </w:r>
      </w:ins>
      <w:r w:rsidRPr="002C111D">
        <w:t xml:space="preserve">LCP to the lead TSP and directly affected </w:t>
      </w:r>
      <w:proofErr w:type="spellStart"/>
      <w:r w:rsidRPr="002C111D">
        <w:t>TSPs.</w:t>
      </w:r>
      <w:proofErr w:type="spellEnd"/>
    </w:p>
    <w:p w14:paraId="12E53B31" w14:textId="77777777" w:rsidR="00201A0A" w:rsidRPr="002C111D" w:rsidRDefault="00201A0A" w:rsidP="00201A0A">
      <w:pPr>
        <w:spacing w:after="240"/>
        <w:ind w:left="720" w:hanging="720"/>
        <w:rPr>
          <w:iCs/>
          <w:szCs w:val="20"/>
        </w:rPr>
      </w:pPr>
      <w:r w:rsidRPr="002C111D">
        <w:rPr>
          <w:iCs/>
          <w:szCs w:val="20"/>
        </w:rPr>
        <w:t>(7)</w:t>
      </w:r>
      <w:r w:rsidRPr="002C111D">
        <w:rPr>
          <w:iCs/>
          <w:szCs w:val="20"/>
        </w:rPr>
        <w:tab/>
        <w:t xml:space="preserve">The lead TSP </w:t>
      </w:r>
      <w:ins w:id="53" w:author="Schaper Energy Consulting" w:date="2025-12-01T10:12:00Z">
        <w:r>
          <w:rPr>
            <w:iCs/>
            <w:szCs w:val="20"/>
          </w:rPr>
          <w:t>mu</w:t>
        </w:r>
      </w:ins>
      <w:ins w:id="54" w:author="Schaper Energy Consulting" w:date="2025-12-01T10:13:00Z">
        <w:r>
          <w:rPr>
            <w:iCs/>
            <w:szCs w:val="20"/>
          </w:rPr>
          <w:t>st</w:t>
        </w:r>
      </w:ins>
      <w:del w:id="55" w:author="Schaper Energy Consulting" w:date="2025-12-01T10:12:00Z">
        <w:r w:rsidRPr="002C111D" w:rsidDel="000D56FD">
          <w:rPr>
            <w:iCs/>
            <w:szCs w:val="20"/>
          </w:rPr>
          <w:delText>may</w:delText>
        </w:r>
      </w:del>
      <w:r w:rsidRPr="002C111D">
        <w:rPr>
          <w:iCs/>
          <w:szCs w:val="20"/>
        </w:rPr>
        <w:t xml:space="preserve"> provide a redacted copy of the final report for each LLIS study element to the ILLE upon request.  The redacted report(s) shall conform with Protocol Section 1.3</w:t>
      </w:r>
      <w:r>
        <w:rPr>
          <w:iCs/>
          <w:szCs w:val="20"/>
        </w:rPr>
        <w:t>, Confidentiality</w:t>
      </w:r>
      <w:r w:rsidRPr="002C111D">
        <w:rPr>
          <w:iCs/>
          <w:szCs w:val="20"/>
        </w:rPr>
        <w:t>.</w:t>
      </w:r>
    </w:p>
    <w:p w14:paraId="7F1C8FC7" w14:textId="77777777" w:rsidR="00201A0A" w:rsidRPr="002C111D" w:rsidRDefault="00201A0A" w:rsidP="00201A0A">
      <w:pPr>
        <w:spacing w:after="240"/>
        <w:ind w:left="720" w:hanging="720"/>
        <w:rPr>
          <w:iCs/>
          <w:szCs w:val="20"/>
        </w:rPr>
      </w:pPr>
      <w:r w:rsidRPr="002C111D">
        <w:rPr>
          <w:iCs/>
          <w:szCs w:val="20"/>
        </w:rPr>
        <w:t>(8)</w:t>
      </w:r>
      <w:r w:rsidRPr="002C111D">
        <w:rPr>
          <w:iCs/>
          <w:szCs w:val="20"/>
        </w:rPr>
        <w:tab/>
        <w:t xml:space="preserve">If a material change that impacts one or more LLIS study assumptions occurs before the requirements of Section 9.5, Interconnection Agreements and Responsibilities, have been met, ERCOT or the lead TSP may require one or more LLIS study elements be updated.  </w:t>
      </w:r>
      <w:ins w:id="56" w:author="Schaper Energy Consulting" w:date="2025-12-01T10:13:00Z">
        <w:r w:rsidRPr="00565DBA">
          <w:rPr>
            <w:bCs/>
            <w:iCs/>
          </w:rPr>
          <w:t xml:space="preserve">For purposes of this provision, </w:t>
        </w:r>
        <w:r>
          <w:rPr>
            <w:bCs/>
            <w:iCs/>
          </w:rPr>
          <w:t>“</w:t>
        </w:r>
        <w:r w:rsidRPr="00565DBA">
          <w:rPr>
            <w:bCs/>
            <w:iCs/>
          </w:rPr>
          <w:t>material change</w:t>
        </w:r>
        <w:r>
          <w:rPr>
            <w:bCs/>
            <w:iCs/>
          </w:rPr>
          <w:t>”</w:t>
        </w:r>
        <w:r w:rsidRPr="00565DBA">
          <w:rPr>
            <w:bCs/>
            <w:iCs/>
          </w:rPr>
          <w:t xml:space="preserve"> is </w:t>
        </w:r>
        <w:r>
          <w:rPr>
            <w:bCs/>
            <w:iCs/>
          </w:rPr>
          <w:t xml:space="preserve">defined as a newly identified </w:t>
        </w:r>
      </w:ins>
      <w:ins w:id="57" w:author="Schaper Energy Consulting" w:date="2025-12-01T10:14:00Z">
        <w:r>
          <w:rPr>
            <w:bCs/>
            <w:iCs/>
          </w:rPr>
          <w:t>L</w:t>
        </w:r>
      </w:ins>
      <w:ins w:id="58" w:author="Schaper Energy Consulting" w:date="2025-12-01T10:13:00Z">
        <w:r w:rsidRPr="00565DBA">
          <w:rPr>
            <w:bCs/>
            <w:iCs/>
          </w:rPr>
          <w:t xml:space="preserve">arge </w:t>
        </w:r>
      </w:ins>
      <w:ins w:id="59" w:author="Schaper Energy Consulting" w:date="2025-12-01T10:14:00Z">
        <w:r>
          <w:rPr>
            <w:bCs/>
            <w:iCs/>
          </w:rPr>
          <w:t>L</w:t>
        </w:r>
      </w:ins>
      <w:ins w:id="60" w:author="Schaper Energy Consulting" w:date="2025-12-01T10:13:00Z">
        <w:r w:rsidRPr="00565DBA">
          <w:rPr>
            <w:bCs/>
            <w:iCs/>
          </w:rPr>
          <w:t>oads that meet the criteria set forth in Sections 9.4 and 9.5</w:t>
        </w:r>
      </w:ins>
      <w:ins w:id="61" w:author="Schaper Energy Consulting" w:date="2025-12-01T10:14:00Z">
        <w:r>
          <w:rPr>
            <w:bCs/>
            <w:iCs/>
          </w:rPr>
          <w:t xml:space="preserve">.  </w:t>
        </w:r>
      </w:ins>
      <w:r w:rsidRPr="002C111D">
        <w:rPr>
          <w:iCs/>
          <w:szCs w:val="20"/>
        </w:rPr>
        <w:t xml:space="preserve">ERCOT in collaboration with the lead TSP shall have discretion to determine if a </w:t>
      </w:r>
      <w:ins w:id="62" w:author="Schaper Energy Consulting" w:date="2025-12-01T10:14:00Z">
        <w:r>
          <w:rPr>
            <w:iCs/>
            <w:szCs w:val="20"/>
          </w:rPr>
          <w:t xml:space="preserve">material </w:t>
        </w:r>
      </w:ins>
      <w:r w:rsidRPr="002C111D">
        <w:rPr>
          <w:iCs/>
          <w:szCs w:val="20"/>
        </w:rPr>
        <w:t xml:space="preserve">change </w:t>
      </w:r>
      <w:ins w:id="63" w:author="Schaper Energy Consulting" w:date="2025-12-01T10:14:00Z">
        <w:r>
          <w:rPr>
            <w:iCs/>
            <w:szCs w:val="20"/>
          </w:rPr>
          <w:t xml:space="preserve">under this paragraph </w:t>
        </w:r>
      </w:ins>
      <w:r w:rsidRPr="002C111D">
        <w:rPr>
          <w:iCs/>
          <w:szCs w:val="20"/>
        </w:rPr>
        <w:t xml:space="preserve">impacts any LLIS study assumptions and to require a modification of the study or a restudy be performed.  Any modification of the study report </w:t>
      </w:r>
      <w:ins w:id="64" w:author="Schaper Energy Consulting" w:date="2025-12-01T10:14:00Z">
        <w:r>
          <w:rPr>
            <w:iCs/>
            <w:szCs w:val="20"/>
          </w:rPr>
          <w:t xml:space="preserve">under this paragraph </w:t>
        </w:r>
      </w:ins>
      <w:r w:rsidRPr="002C111D">
        <w:rPr>
          <w:iCs/>
          <w:szCs w:val="20"/>
        </w:rPr>
        <w:t>shall be treated as a</w:t>
      </w:r>
      <w:ins w:id="65" w:author="Schaper Energy Consulting" w:date="2025-12-01T10:15:00Z">
        <w:r>
          <w:rPr>
            <w:iCs/>
            <w:szCs w:val="20"/>
          </w:rPr>
          <w:t>n</w:t>
        </w:r>
      </w:ins>
      <w:r w:rsidRPr="002C111D">
        <w:rPr>
          <w:iCs/>
          <w:szCs w:val="20"/>
        </w:rPr>
        <w:t xml:space="preserve"> </w:t>
      </w:r>
      <w:del w:id="66" w:author="Schaper Energy Consulting" w:date="2025-12-01T10:15:00Z">
        <w:r w:rsidRPr="002C111D" w:rsidDel="000D56FD">
          <w:rPr>
            <w:iCs/>
            <w:szCs w:val="20"/>
          </w:rPr>
          <w:delText>preliminary</w:delText>
        </w:r>
      </w:del>
      <w:ins w:id="67" w:author="Schaper Energy Consulting" w:date="2025-12-01T10:15:00Z">
        <w:r>
          <w:rPr>
            <w:iCs/>
            <w:szCs w:val="20"/>
          </w:rPr>
          <w:t>additional</w:t>
        </w:r>
      </w:ins>
      <w:r w:rsidRPr="002C111D">
        <w:rPr>
          <w:iCs/>
          <w:szCs w:val="20"/>
        </w:rPr>
        <w:t xml:space="preserve"> study and </w:t>
      </w:r>
      <w:ins w:id="68" w:author="Schaper Energy Consulting" w:date="2025-12-01T10:15:00Z">
        <w:r>
          <w:rPr>
            <w:iCs/>
            <w:szCs w:val="20"/>
          </w:rPr>
          <w:t>subject</w:t>
        </w:r>
      </w:ins>
      <w:del w:id="69" w:author="Schaper Energy Consulting" w:date="2025-12-01T10:15:00Z">
        <w:r w:rsidRPr="002C111D" w:rsidDel="00A26862">
          <w:rPr>
            <w:iCs/>
            <w:szCs w:val="20"/>
          </w:rPr>
          <w:delText>reviewed according</w:delText>
        </w:r>
      </w:del>
      <w:r w:rsidRPr="002C111D">
        <w:rPr>
          <w:iCs/>
          <w:szCs w:val="20"/>
        </w:rPr>
        <w:t xml:space="preserve"> to paragraph</w:t>
      </w:r>
      <w:ins w:id="70" w:author="Schaper Energy Consulting" w:date="2025-12-01T10:15:00Z">
        <w:r>
          <w:rPr>
            <w:iCs/>
            <w:szCs w:val="20"/>
          </w:rPr>
          <w:t>s</w:t>
        </w:r>
      </w:ins>
      <w:r w:rsidRPr="002C111D">
        <w:rPr>
          <w:iCs/>
          <w:szCs w:val="20"/>
        </w:rPr>
        <w:t xml:space="preserve"> (</w:t>
      </w:r>
      <w:ins w:id="71" w:author="Schaper Energy Consulting" w:date="2025-12-01T10:15:00Z">
        <w:r>
          <w:rPr>
            <w:iCs/>
            <w:szCs w:val="20"/>
          </w:rPr>
          <w:t>3</w:t>
        </w:r>
      </w:ins>
      <w:del w:id="72" w:author="Schaper Energy Consulting" w:date="2025-12-01T10:15:00Z">
        <w:r w:rsidRPr="002C111D" w:rsidDel="00A26862">
          <w:rPr>
            <w:iCs/>
            <w:szCs w:val="20"/>
          </w:rPr>
          <w:delText>1</w:delText>
        </w:r>
      </w:del>
      <w:r w:rsidRPr="002C111D">
        <w:rPr>
          <w:iCs/>
          <w:szCs w:val="20"/>
        </w:rPr>
        <w:t>)</w:t>
      </w:r>
      <w:ins w:id="73" w:author="Schaper Energy Consulting" w:date="2025-12-01T10:15:00Z">
        <w:r>
          <w:rPr>
            <w:iCs/>
            <w:szCs w:val="20"/>
          </w:rPr>
          <w:t xml:space="preserve"> and (4)(a)</w:t>
        </w:r>
      </w:ins>
      <w:r w:rsidRPr="002C111D">
        <w:rPr>
          <w:iCs/>
          <w:szCs w:val="20"/>
        </w:rPr>
        <w:t xml:space="preserve"> above.</w:t>
      </w:r>
    </w:p>
    <w:p w14:paraId="45B89F16" w14:textId="77777777" w:rsidR="00201A0A" w:rsidRDefault="00201A0A" w:rsidP="00201A0A">
      <w:pPr>
        <w:spacing w:after="240"/>
        <w:ind w:left="720" w:hanging="720"/>
        <w:rPr>
          <w:iCs/>
          <w:szCs w:val="20"/>
        </w:rPr>
      </w:pPr>
      <w:r w:rsidRPr="002C111D">
        <w:rPr>
          <w:iCs/>
          <w:szCs w:val="20"/>
        </w:rPr>
        <w:t>(9)</w:t>
      </w:r>
      <w:r w:rsidRPr="002C111D">
        <w:rPr>
          <w:iCs/>
          <w:szCs w:val="20"/>
        </w:rPr>
        <w:tab/>
        <w:t xml:space="preserve">If the requirements of Section </w:t>
      </w:r>
      <w:proofErr w:type="gramStart"/>
      <w:r w:rsidRPr="002C111D">
        <w:rPr>
          <w:iCs/>
          <w:szCs w:val="20"/>
        </w:rPr>
        <w:t>9.5,</w:t>
      </w:r>
      <w:proofErr w:type="gramEnd"/>
      <w:r w:rsidRPr="002C111D">
        <w:rPr>
          <w:iCs/>
          <w:szCs w:val="20"/>
        </w:rPr>
        <w:t xml:space="preserve"> have not been satisfied within 180 days after the communication of the </w:t>
      </w:r>
      <w:del w:id="74" w:author="Schaper Energy Consulting" w:date="2025-12-01T10:15:00Z">
        <w:r w:rsidRPr="002C111D" w:rsidDel="00A26862">
          <w:rPr>
            <w:iCs/>
            <w:szCs w:val="20"/>
          </w:rPr>
          <w:delText>completion</w:delText>
        </w:r>
      </w:del>
      <w:ins w:id="75" w:author="Schaper Energy Consulting" w:date="2025-12-01T10:15:00Z">
        <w:r>
          <w:rPr>
            <w:iCs/>
            <w:szCs w:val="20"/>
          </w:rPr>
          <w:t>approval</w:t>
        </w:r>
      </w:ins>
      <w:r w:rsidRPr="002C111D">
        <w:rPr>
          <w:iCs/>
          <w:szCs w:val="20"/>
        </w:rPr>
        <w:t xml:space="preserve"> of the LLIS by ERCOT as described in paragraph (6)</w:t>
      </w:r>
      <w:ins w:id="76" w:author="Schaper Energy Consulting" w:date="2025-12-01T10:16:00Z">
        <w:r>
          <w:rPr>
            <w:iCs/>
            <w:szCs w:val="20"/>
          </w:rPr>
          <w:t>(c)</w:t>
        </w:r>
      </w:ins>
      <w:r w:rsidRPr="002C111D">
        <w:rPr>
          <w:iCs/>
          <w:szCs w:val="20"/>
        </w:rPr>
        <w:t xml:space="preserve"> above, ERCOT may notify the lead TSP that the project is subject to cancellation.  Upon receipt of this notification, the lead TSP may submit a project status update to ERCOT that includes a request for an extension and provides an opinion on whether any of the completed LLIS elements require restudy.  If no such project status update is received within 30 days from the date the notice is issued, ERCOT may consider the project canceled.</w:t>
      </w:r>
    </w:p>
    <w:p w14:paraId="42B0FCCD" w14:textId="6D789C85" w:rsidR="00C55576" w:rsidRPr="00201A0A" w:rsidRDefault="00201A0A" w:rsidP="00201A0A">
      <w:pPr>
        <w:spacing w:after="240"/>
        <w:ind w:left="720" w:hanging="720"/>
      </w:pPr>
      <w:r w:rsidRPr="00201A0A">
        <w:rPr>
          <w:iCs/>
          <w:szCs w:val="20"/>
        </w:rPr>
        <w:t>(10)</w:t>
      </w:r>
      <w:r w:rsidRPr="00201A0A">
        <w:rPr>
          <w:iCs/>
          <w:szCs w:val="20"/>
        </w:rPr>
        <w:tab/>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the lead TSP shall provide an opinion to ERCOT on whether any of the completed LLIS elements require restudy.  ERCOT may require one or more LLIS study elements </w:t>
      </w:r>
      <w:proofErr w:type="gramStart"/>
      <w:r w:rsidRPr="00201A0A">
        <w:rPr>
          <w:iCs/>
          <w:szCs w:val="20"/>
        </w:rPr>
        <w:t>be</w:t>
      </w:r>
      <w:proofErr w:type="gramEnd"/>
      <w:r w:rsidRPr="00201A0A">
        <w:rPr>
          <w:iCs/>
          <w:szCs w:val="20"/>
        </w:rPr>
        <w:t xml:space="preserve"> updated prior to approval of Initial Energization.</w:t>
      </w:r>
    </w:p>
    <w:sectPr w:rsidR="00C55576" w:rsidRPr="00201A0A">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51A2D" w14:textId="77777777" w:rsidR="009C2D01" w:rsidRDefault="009C2D01">
      <w:r>
        <w:separator/>
      </w:r>
    </w:p>
  </w:endnote>
  <w:endnote w:type="continuationSeparator" w:id="0">
    <w:p w14:paraId="1D3C5885" w14:textId="77777777" w:rsidR="009C2D01" w:rsidRDefault="009C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BB9B757" w:rsidR="00D176CF" w:rsidRDefault="003448A6">
    <w:pPr>
      <w:pStyle w:val="Footer"/>
      <w:tabs>
        <w:tab w:val="clear" w:pos="4320"/>
        <w:tab w:val="clear" w:pos="8640"/>
        <w:tab w:val="right" w:pos="9360"/>
      </w:tabs>
      <w:rPr>
        <w:rFonts w:ascii="Arial" w:hAnsi="Arial" w:cs="Arial"/>
        <w:sz w:val="18"/>
      </w:rPr>
    </w:pPr>
    <w:r>
      <w:rPr>
        <w:rFonts w:ascii="Arial" w:hAnsi="Arial" w:cs="Arial"/>
        <w:sz w:val="18"/>
      </w:rPr>
      <w:t>138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DC01BF">
      <w:rPr>
        <w:rFonts w:ascii="Arial" w:hAnsi="Arial" w:cs="Arial"/>
        <w:sz w:val="18"/>
      </w:rPr>
      <w:t>-0</w:t>
    </w:r>
    <w:r w:rsidR="00201A0A">
      <w:rPr>
        <w:rFonts w:ascii="Arial" w:hAnsi="Arial" w:cs="Arial"/>
        <w:sz w:val="18"/>
      </w:rPr>
      <w:t>3 ROS Report 010826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273AF" w14:textId="77777777" w:rsidR="009C2D01" w:rsidRDefault="009C2D01">
      <w:r>
        <w:separator/>
      </w:r>
    </w:p>
  </w:footnote>
  <w:footnote w:type="continuationSeparator" w:id="0">
    <w:p w14:paraId="40D333E3" w14:textId="77777777" w:rsidR="009C2D01" w:rsidRDefault="009C2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29CAD219" w:rsidR="00D176CF" w:rsidRDefault="00201A0A"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23A28"/>
    <w:multiLevelType w:val="multilevel"/>
    <w:tmpl w:val="A4AA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423395"/>
    <w:multiLevelType w:val="hybridMultilevel"/>
    <w:tmpl w:val="2A1C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3DF3F3A"/>
    <w:multiLevelType w:val="hybridMultilevel"/>
    <w:tmpl w:val="299E12FE"/>
    <w:lvl w:ilvl="0" w:tplc="555C3FE8">
      <w:start w:val="1"/>
      <w:numFmt w:val="upperLetter"/>
      <w:lvlText w:val="(%1)"/>
      <w:lvlJc w:val="left"/>
      <w:pPr>
        <w:ind w:left="1350" w:hanging="93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14B86"/>
    <w:multiLevelType w:val="hybridMultilevel"/>
    <w:tmpl w:val="25F0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6"/>
  </w:num>
  <w:num w:numId="3" w16cid:durableId="1465851006">
    <w:abstractNumId w:val="17"/>
  </w:num>
  <w:num w:numId="4" w16cid:durableId="2101876533">
    <w:abstractNumId w:val="1"/>
  </w:num>
  <w:num w:numId="5" w16cid:durableId="90930211">
    <w:abstractNumId w:val="11"/>
  </w:num>
  <w:num w:numId="6" w16cid:durableId="147064057">
    <w:abstractNumId w:val="11"/>
  </w:num>
  <w:num w:numId="7" w16cid:durableId="1755010341">
    <w:abstractNumId w:val="11"/>
  </w:num>
  <w:num w:numId="8" w16cid:durableId="1467819988">
    <w:abstractNumId w:val="11"/>
  </w:num>
  <w:num w:numId="9" w16cid:durableId="2243846">
    <w:abstractNumId w:val="11"/>
  </w:num>
  <w:num w:numId="10" w16cid:durableId="1707677871">
    <w:abstractNumId w:val="11"/>
  </w:num>
  <w:num w:numId="11" w16cid:durableId="1251043373">
    <w:abstractNumId w:val="11"/>
  </w:num>
  <w:num w:numId="12" w16cid:durableId="2116292320">
    <w:abstractNumId w:val="11"/>
  </w:num>
  <w:num w:numId="13" w16cid:durableId="1336956191">
    <w:abstractNumId w:val="11"/>
  </w:num>
  <w:num w:numId="14" w16cid:durableId="2090686666">
    <w:abstractNumId w:val="4"/>
  </w:num>
  <w:num w:numId="15" w16cid:durableId="437800973">
    <w:abstractNumId w:val="10"/>
  </w:num>
  <w:num w:numId="16" w16cid:durableId="700282402">
    <w:abstractNumId w:val="14"/>
  </w:num>
  <w:num w:numId="17" w16cid:durableId="1309476948">
    <w:abstractNumId w:val="15"/>
  </w:num>
  <w:num w:numId="18" w16cid:durableId="550963706">
    <w:abstractNumId w:val="5"/>
  </w:num>
  <w:num w:numId="19" w16cid:durableId="1284192548">
    <w:abstractNumId w:val="12"/>
  </w:num>
  <w:num w:numId="20" w16cid:durableId="856843399">
    <w:abstractNumId w:val="2"/>
  </w:num>
  <w:num w:numId="21" w16cid:durableId="663703673">
    <w:abstractNumId w:val="3"/>
  </w:num>
  <w:num w:numId="22" w16cid:durableId="1500850924">
    <w:abstractNumId w:val="6"/>
  </w:num>
  <w:num w:numId="23" w16cid:durableId="1291933823">
    <w:abstractNumId w:val="7"/>
  </w:num>
  <w:num w:numId="24" w16cid:durableId="1438479230">
    <w:abstractNumId w:val="13"/>
  </w:num>
  <w:num w:numId="25" w16cid:durableId="1701517554">
    <w:abstractNumId w:val="9"/>
  </w:num>
  <w:num w:numId="26" w16cid:durableId="6549943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haper Energy Consulting">
    <w15:presenceInfo w15:providerId="None" w15:userId="Schaper Energy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8AA"/>
    <w:rsid w:val="00006711"/>
    <w:rsid w:val="00054819"/>
    <w:rsid w:val="00060A5A"/>
    <w:rsid w:val="00064B44"/>
    <w:rsid w:val="00067FE2"/>
    <w:rsid w:val="00070F05"/>
    <w:rsid w:val="0007682E"/>
    <w:rsid w:val="000A73DD"/>
    <w:rsid w:val="000D1AEB"/>
    <w:rsid w:val="000D3E64"/>
    <w:rsid w:val="000D3E87"/>
    <w:rsid w:val="000D56FD"/>
    <w:rsid w:val="000F0D64"/>
    <w:rsid w:val="000F13C5"/>
    <w:rsid w:val="00105A36"/>
    <w:rsid w:val="0011608C"/>
    <w:rsid w:val="0012325E"/>
    <w:rsid w:val="001313B4"/>
    <w:rsid w:val="001445A2"/>
    <w:rsid w:val="0014546D"/>
    <w:rsid w:val="001459B9"/>
    <w:rsid w:val="001500D9"/>
    <w:rsid w:val="00156DB7"/>
    <w:rsid w:val="00157228"/>
    <w:rsid w:val="00157666"/>
    <w:rsid w:val="00160C3C"/>
    <w:rsid w:val="0017783C"/>
    <w:rsid w:val="0019314C"/>
    <w:rsid w:val="001D67C6"/>
    <w:rsid w:val="001F38F0"/>
    <w:rsid w:val="00201A0A"/>
    <w:rsid w:val="00234D9D"/>
    <w:rsid w:val="00237430"/>
    <w:rsid w:val="00250396"/>
    <w:rsid w:val="00267253"/>
    <w:rsid w:val="002733BE"/>
    <w:rsid w:val="00276A99"/>
    <w:rsid w:val="00277711"/>
    <w:rsid w:val="00286AD9"/>
    <w:rsid w:val="002966F3"/>
    <w:rsid w:val="002A34B5"/>
    <w:rsid w:val="002A74A7"/>
    <w:rsid w:val="002B222A"/>
    <w:rsid w:val="002B69F3"/>
    <w:rsid w:val="002B763A"/>
    <w:rsid w:val="002C236E"/>
    <w:rsid w:val="002C63C6"/>
    <w:rsid w:val="002D382A"/>
    <w:rsid w:val="002D62C5"/>
    <w:rsid w:val="002D71B0"/>
    <w:rsid w:val="002E5446"/>
    <w:rsid w:val="002F1EDD"/>
    <w:rsid w:val="003013F2"/>
    <w:rsid w:val="0030232A"/>
    <w:rsid w:val="00304FC1"/>
    <w:rsid w:val="0030694A"/>
    <w:rsid w:val="003069F4"/>
    <w:rsid w:val="003315A2"/>
    <w:rsid w:val="00342163"/>
    <w:rsid w:val="003448A6"/>
    <w:rsid w:val="00360920"/>
    <w:rsid w:val="00374518"/>
    <w:rsid w:val="00384709"/>
    <w:rsid w:val="00386C35"/>
    <w:rsid w:val="00393933"/>
    <w:rsid w:val="003A3D77"/>
    <w:rsid w:val="003B5AED"/>
    <w:rsid w:val="003C6B7B"/>
    <w:rsid w:val="003D3830"/>
    <w:rsid w:val="003E5799"/>
    <w:rsid w:val="004135BD"/>
    <w:rsid w:val="004302A4"/>
    <w:rsid w:val="004336C9"/>
    <w:rsid w:val="004415A0"/>
    <w:rsid w:val="004463BA"/>
    <w:rsid w:val="00456918"/>
    <w:rsid w:val="00460F09"/>
    <w:rsid w:val="00460FA0"/>
    <w:rsid w:val="0046535A"/>
    <w:rsid w:val="00467CEA"/>
    <w:rsid w:val="00470E9A"/>
    <w:rsid w:val="004822D4"/>
    <w:rsid w:val="00486481"/>
    <w:rsid w:val="0049290B"/>
    <w:rsid w:val="004A4451"/>
    <w:rsid w:val="004D3958"/>
    <w:rsid w:val="005008DF"/>
    <w:rsid w:val="005045D0"/>
    <w:rsid w:val="00505BD4"/>
    <w:rsid w:val="00532A08"/>
    <w:rsid w:val="00534C6C"/>
    <w:rsid w:val="00565806"/>
    <w:rsid w:val="00565DBA"/>
    <w:rsid w:val="005841C0"/>
    <w:rsid w:val="0059260F"/>
    <w:rsid w:val="005B0776"/>
    <w:rsid w:val="005C0325"/>
    <w:rsid w:val="005C65CA"/>
    <w:rsid w:val="005E1113"/>
    <w:rsid w:val="005E5074"/>
    <w:rsid w:val="00612E4F"/>
    <w:rsid w:val="00615D5E"/>
    <w:rsid w:val="00617A0F"/>
    <w:rsid w:val="00622E99"/>
    <w:rsid w:val="006232A8"/>
    <w:rsid w:val="0062592B"/>
    <w:rsid w:val="00625E5D"/>
    <w:rsid w:val="00646E4C"/>
    <w:rsid w:val="006548C7"/>
    <w:rsid w:val="00660033"/>
    <w:rsid w:val="0066370F"/>
    <w:rsid w:val="006859A0"/>
    <w:rsid w:val="00687C2D"/>
    <w:rsid w:val="006A0784"/>
    <w:rsid w:val="006A5326"/>
    <w:rsid w:val="006A697B"/>
    <w:rsid w:val="006B4DDE"/>
    <w:rsid w:val="006C63E3"/>
    <w:rsid w:val="006C798F"/>
    <w:rsid w:val="007145AE"/>
    <w:rsid w:val="00727D17"/>
    <w:rsid w:val="00743968"/>
    <w:rsid w:val="007637DF"/>
    <w:rsid w:val="00765A55"/>
    <w:rsid w:val="00767A10"/>
    <w:rsid w:val="007717F2"/>
    <w:rsid w:val="00785415"/>
    <w:rsid w:val="0079021D"/>
    <w:rsid w:val="00791CB9"/>
    <w:rsid w:val="00793130"/>
    <w:rsid w:val="007B3233"/>
    <w:rsid w:val="007B5A42"/>
    <w:rsid w:val="007C199B"/>
    <w:rsid w:val="007D3073"/>
    <w:rsid w:val="007D64B9"/>
    <w:rsid w:val="007D72D4"/>
    <w:rsid w:val="007E0452"/>
    <w:rsid w:val="008070C0"/>
    <w:rsid w:val="00811C12"/>
    <w:rsid w:val="00812013"/>
    <w:rsid w:val="00813BD0"/>
    <w:rsid w:val="00833D99"/>
    <w:rsid w:val="0084419B"/>
    <w:rsid w:val="008448C9"/>
    <w:rsid w:val="00845373"/>
    <w:rsid w:val="00845778"/>
    <w:rsid w:val="0087728C"/>
    <w:rsid w:val="008807A6"/>
    <w:rsid w:val="00887E28"/>
    <w:rsid w:val="008A1A1B"/>
    <w:rsid w:val="008C2F74"/>
    <w:rsid w:val="008D5C3A"/>
    <w:rsid w:val="008E1065"/>
    <w:rsid w:val="008E501E"/>
    <w:rsid w:val="008E6DA2"/>
    <w:rsid w:val="00907B1E"/>
    <w:rsid w:val="00943AFD"/>
    <w:rsid w:val="00963A51"/>
    <w:rsid w:val="00983B6E"/>
    <w:rsid w:val="009851EF"/>
    <w:rsid w:val="00992C97"/>
    <w:rsid w:val="009936F8"/>
    <w:rsid w:val="009A1743"/>
    <w:rsid w:val="009A3772"/>
    <w:rsid w:val="009C2D01"/>
    <w:rsid w:val="009D168A"/>
    <w:rsid w:val="009D17F0"/>
    <w:rsid w:val="009D25C1"/>
    <w:rsid w:val="009D453A"/>
    <w:rsid w:val="009E3605"/>
    <w:rsid w:val="00A26862"/>
    <w:rsid w:val="00A42796"/>
    <w:rsid w:val="00A5311D"/>
    <w:rsid w:val="00AD3B58"/>
    <w:rsid w:val="00AD4C93"/>
    <w:rsid w:val="00AD660A"/>
    <w:rsid w:val="00AF56C6"/>
    <w:rsid w:val="00B032E8"/>
    <w:rsid w:val="00B11581"/>
    <w:rsid w:val="00B47F67"/>
    <w:rsid w:val="00B53E4B"/>
    <w:rsid w:val="00B57F96"/>
    <w:rsid w:val="00B67892"/>
    <w:rsid w:val="00BA4D33"/>
    <w:rsid w:val="00BA5648"/>
    <w:rsid w:val="00BC052C"/>
    <w:rsid w:val="00BC2D06"/>
    <w:rsid w:val="00BE33AB"/>
    <w:rsid w:val="00BF4C5E"/>
    <w:rsid w:val="00C043D9"/>
    <w:rsid w:val="00C360A1"/>
    <w:rsid w:val="00C55576"/>
    <w:rsid w:val="00C55A5D"/>
    <w:rsid w:val="00C62D1B"/>
    <w:rsid w:val="00C7138B"/>
    <w:rsid w:val="00C744EB"/>
    <w:rsid w:val="00C76A2C"/>
    <w:rsid w:val="00C90702"/>
    <w:rsid w:val="00C917FF"/>
    <w:rsid w:val="00C92692"/>
    <w:rsid w:val="00C9766A"/>
    <w:rsid w:val="00CA699C"/>
    <w:rsid w:val="00CB29E6"/>
    <w:rsid w:val="00CB781B"/>
    <w:rsid w:val="00CC1229"/>
    <w:rsid w:val="00CC4F39"/>
    <w:rsid w:val="00CD0745"/>
    <w:rsid w:val="00CD165D"/>
    <w:rsid w:val="00CD3E20"/>
    <w:rsid w:val="00CD544C"/>
    <w:rsid w:val="00CF4256"/>
    <w:rsid w:val="00D04FE8"/>
    <w:rsid w:val="00D05F93"/>
    <w:rsid w:val="00D06F4C"/>
    <w:rsid w:val="00D07201"/>
    <w:rsid w:val="00D176CF"/>
    <w:rsid w:val="00D271E3"/>
    <w:rsid w:val="00D30F69"/>
    <w:rsid w:val="00D310F8"/>
    <w:rsid w:val="00D47A80"/>
    <w:rsid w:val="00D54B8B"/>
    <w:rsid w:val="00D61F38"/>
    <w:rsid w:val="00D62596"/>
    <w:rsid w:val="00D669DE"/>
    <w:rsid w:val="00D81C0C"/>
    <w:rsid w:val="00D85807"/>
    <w:rsid w:val="00D87349"/>
    <w:rsid w:val="00D91EE9"/>
    <w:rsid w:val="00D93D37"/>
    <w:rsid w:val="00D97220"/>
    <w:rsid w:val="00DB0AB4"/>
    <w:rsid w:val="00DC01BF"/>
    <w:rsid w:val="00DC234A"/>
    <w:rsid w:val="00DD14D0"/>
    <w:rsid w:val="00E125EA"/>
    <w:rsid w:val="00E13550"/>
    <w:rsid w:val="00E14D47"/>
    <w:rsid w:val="00E1641C"/>
    <w:rsid w:val="00E26708"/>
    <w:rsid w:val="00E34958"/>
    <w:rsid w:val="00E37AB0"/>
    <w:rsid w:val="00E4463E"/>
    <w:rsid w:val="00E53B09"/>
    <w:rsid w:val="00E71C39"/>
    <w:rsid w:val="00E77C1B"/>
    <w:rsid w:val="00EA56E6"/>
    <w:rsid w:val="00EC335F"/>
    <w:rsid w:val="00EC3E1E"/>
    <w:rsid w:val="00EC48FB"/>
    <w:rsid w:val="00EE2B77"/>
    <w:rsid w:val="00EF232A"/>
    <w:rsid w:val="00F05A69"/>
    <w:rsid w:val="00F225D6"/>
    <w:rsid w:val="00F253B7"/>
    <w:rsid w:val="00F43FFD"/>
    <w:rsid w:val="00F44236"/>
    <w:rsid w:val="00F472CA"/>
    <w:rsid w:val="00F52517"/>
    <w:rsid w:val="00F7289C"/>
    <w:rsid w:val="00FA57B2"/>
    <w:rsid w:val="00FB0101"/>
    <w:rsid w:val="00FB0286"/>
    <w:rsid w:val="00FB509B"/>
    <w:rsid w:val="00FC3D4B"/>
    <w:rsid w:val="00FC6312"/>
    <w:rsid w:val="00FC7A5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 w:val="num" w:pos="324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2C63C6"/>
    <w:rPr>
      <w:color w:val="605E5C"/>
      <w:shd w:val="clear" w:color="auto" w:fill="E1DFDD"/>
    </w:rPr>
  </w:style>
  <w:style w:type="paragraph" w:styleId="ListParagraph">
    <w:name w:val="List Paragraph"/>
    <w:basedOn w:val="Normal"/>
    <w:uiPriority w:val="34"/>
    <w:qFormat/>
    <w:rsid w:val="00CB781B"/>
    <w:pPr>
      <w:ind w:left="720"/>
      <w:contextualSpacing/>
    </w:pPr>
  </w:style>
  <w:style w:type="character" w:customStyle="1" w:styleId="H2Char">
    <w:name w:val="H2 Char"/>
    <w:link w:val="H2"/>
    <w:rsid w:val="00767A10"/>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249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2219866">
      <w:bodyDiv w:val="1"/>
      <w:marLeft w:val="0"/>
      <w:marRight w:val="0"/>
      <w:marTop w:val="0"/>
      <w:marBottom w:val="0"/>
      <w:divBdr>
        <w:top w:val="none" w:sz="0" w:space="0" w:color="auto"/>
        <w:left w:val="none" w:sz="0" w:space="0" w:color="auto"/>
        <w:bottom w:val="none" w:sz="0" w:space="0" w:color="auto"/>
        <w:right w:val="none" w:sz="0" w:space="0" w:color="auto"/>
      </w:divBdr>
    </w:div>
    <w:div w:id="403379097">
      <w:bodyDiv w:val="1"/>
      <w:marLeft w:val="0"/>
      <w:marRight w:val="0"/>
      <w:marTop w:val="0"/>
      <w:marBottom w:val="0"/>
      <w:divBdr>
        <w:top w:val="none" w:sz="0" w:space="0" w:color="auto"/>
        <w:left w:val="none" w:sz="0" w:space="0" w:color="auto"/>
        <w:bottom w:val="none" w:sz="0" w:space="0" w:color="auto"/>
        <w:right w:val="none" w:sz="0" w:space="0" w:color="auto"/>
      </w:divBdr>
    </w:div>
    <w:div w:id="4776499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2098230">
      <w:bodyDiv w:val="1"/>
      <w:marLeft w:val="0"/>
      <w:marRight w:val="0"/>
      <w:marTop w:val="0"/>
      <w:marBottom w:val="0"/>
      <w:divBdr>
        <w:top w:val="none" w:sz="0" w:space="0" w:color="auto"/>
        <w:left w:val="none" w:sz="0" w:space="0" w:color="auto"/>
        <w:bottom w:val="none" w:sz="0" w:space="0" w:color="auto"/>
        <w:right w:val="none" w:sz="0" w:space="0" w:color="auto"/>
      </w:divBdr>
    </w:div>
    <w:div w:id="769470582">
      <w:bodyDiv w:val="1"/>
      <w:marLeft w:val="0"/>
      <w:marRight w:val="0"/>
      <w:marTop w:val="0"/>
      <w:marBottom w:val="0"/>
      <w:divBdr>
        <w:top w:val="none" w:sz="0" w:space="0" w:color="auto"/>
        <w:left w:val="none" w:sz="0" w:space="0" w:color="auto"/>
        <w:bottom w:val="none" w:sz="0" w:space="0" w:color="auto"/>
        <w:right w:val="none" w:sz="0" w:space="0" w:color="auto"/>
      </w:divBdr>
    </w:div>
    <w:div w:id="784230084">
      <w:bodyDiv w:val="1"/>
      <w:marLeft w:val="0"/>
      <w:marRight w:val="0"/>
      <w:marTop w:val="0"/>
      <w:marBottom w:val="0"/>
      <w:divBdr>
        <w:top w:val="none" w:sz="0" w:space="0" w:color="auto"/>
        <w:left w:val="none" w:sz="0" w:space="0" w:color="auto"/>
        <w:bottom w:val="none" w:sz="0" w:space="0" w:color="auto"/>
        <w:right w:val="none" w:sz="0" w:space="0" w:color="auto"/>
      </w:divBdr>
    </w:div>
    <w:div w:id="921530116">
      <w:bodyDiv w:val="1"/>
      <w:marLeft w:val="0"/>
      <w:marRight w:val="0"/>
      <w:marTop w:val="0"/>
      <w:marBottom w:val="0"/>
      <w:divBdr>
        <w:top w:val="none" w:sz="0" w:space="0" w:color="auto"/>
        <w:left w:val="none" w:sz="0" w:space="0" w:color="auto"/>
        <w:bottom w:val="none" w:sz="0" w:space="0" w:color="auto"/>
        <w:right w:val="none" w:sz="0" w:space="0" w:color="auto"/>
      </w:divBdr>
    </w:div>
    <w:div w:id="1255357742">
      <w:bodyDiv w:val="1"/>
      <w:marLeft w:val="0"/>
      <w:marRight w:val="0"/>
      <w:marTop w:val="0"/>
      <w:marBottom w:val="0"/>
      <w:divBdr>
        <w:top w:val="none" w:sz="0" w:space="0" w:color="auto"/>
        <w:left w:val="none" w:sz="0" w:space="0" w:color="auto"/>
        <w:bottom w:val="none" w:sz="0" w:space="0" w:color="auto"/>
        <w:right w:val="none" w:sz="0" w:space="0" w:color="auto"/>
      </w:divBdr>
    </w:div>
    <w:div w:id="1386640956">
      <w:bodyDiv w:val="1"/>
      <w:marLeft w:val="0"/>
      <w:marRight w:val="0"/>
      <w:marTop w:val="0"/>
      <w:marBottom w:val="0"/>
      <w:divBdr>
        <w:top w:val="none" w:sz="0" w:space="0" w:color="auto"/>
        <w:left w:val="none" w:sz="0" w:space="0" w:color="auto"/>
        <w:bottom w:val="none" w:sz="0" w:space="0" w:color="auto"/>
        <w:right w:val="none" w:sz="0" w:space="0" w:color="auto"/>
      </w:divBdr>
    </w:div>
    <w:div w:id="14171691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8712298">
      <w:bodyDiv w:val="1"/>
      <w:marLeft w:val="0"/>
      <w:marRight w:val="0"/>
      <w:marTop w:val="0"/>
      <w:marBottom w:val="0"/>
      <w:divBdr>
        <w:top w:val="none" w:sz="0" w:space="0" w:color="auto"/>
        <w:left w:val="none" w:sz="0" w:space="0" w:color="auto"/>
        <w:bottom w:val="none" w:sz="0" w:space="0" w:color="auto"/>
        <w:right w:val="none" w:sz="0" w:space="0" w:color="auto"/>
      </w:divBdr>
    </w:div>
    <w:div w:id="1535465549">
      <w:bodyDiv w:val="1"/>
      <w:marLeft w:val="0"/>
      <w:marRight w:val="0"/>
      <w:marTop w:val="0"/>
      <w:marBottom w:val="0"/>
      <w:divBdr>
        <w:top w:val="none" w:sz="0" w:space="0" w:color="auto"/>
        <w:left w:val="none" w:sz="0" w:space="0" w:color="auto"/>
        <w:bottom w:val="none" w:sz="0" w:space="0" w:color="auto"/>
        <w:right w:val="none" w:sz="0" w:space="0" w:color="auto"/>
      </w:divBdr>
    </w:div>
    <w:div w:id="1566798496">
      <w:bodyDiv w:val="1"/>
      <w:marLeft w:val="0"/>
      <w:marRight w:val="0"/>
      <w:marTop w:val="0"/>
      <w:marBottom w:val="0"/>
      <w:divBdr>
        <w:top w:val="none" w:sz="0" w:space="0" w:color="auto"/>
        <w:left w:val="none" w:sz="0" w:space="0" w:color="auto"/>
        <w:bottom w:val="none" w:sz="0" w:space="0" w:color="auto"/>
        <w:right w:val="none" w:sz="0" w:space="0" w:color="auto"/>
      </w:divBdr>
    </w:div>
    <w:div w:id="1656451056">
      <w:bodyDiv w:val="1"/>
      <w:marLeft w:val="0"/>
      <w:marRight w:val="0"/>
      <w:marTop w:val="0"/>
      <w:marBottom w:val="0"/>
      <w:divBdr>
        <w:top w:val="none" w:sz="0" w:space="0" w:color="auto"/>
        <w:left w:val="none" w:sz="0" w:space="0" w:color="auto"/>
        <w:bottom w:val="none" w:sz="0" w:space="0" w:color="auto"/>
        <w:right w:val="none" w:sz="0" w:space="0" w:color="auto"/>
      </w:divBdr>
    </w:div>
    <w:div w:id="1825051073">
      <w:bodyDiv w:val="1"/>
      <w:marLeft w:val="0"/>
      <w:marRight w:val="0"/>
      <w:marTop w:val="0"/>
      <w:marBottom w:val="0"/>
      <w:divBdr>
        <w:top w:val="none" w:sz="0" w:space="0" w:color="auto"/>
        <w:left w:val="none" w:sz="0" w:space="0" w:color="auto"/>
        <w:bottom w:val="none" w:sz="0" w:space="0" w:color="auto"/>
        <w:right w:val="none" w:sz="0" w:space="0" w:color="auto"/>
      </w:divBdr>
    </w:div>
    <w:div w:id="1945991580">
      <w:bodyDiv w:val="1"/>
      <w:marLeft w:val="0"/>
      <w:marRight w:val="0"/>
      <w:marTop w:val="0"/>
      <w:marBottom w:val="0"/>
      <w:divBdr>
        <w:top w:val="none" w:sz="0" w:space="0" w:color="auto"/>
        <w:left w:val="none" w:sz="0" w:space="0" w:color="auto"/>
        <w:bottom w:val="none" w:sz="0" w:space="0" w:color="auto"/>
        <w:right w:val="none" w:sz="0" w:space="0" w:color="auto"/>
      </w:divBdr>
    </w:div>
    <w:div w:id="196615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andrew@schaperint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1919</Words>
  <Characters>11922</Characters>
  <Application>Microsoft Office Word</Application>
  <DocSecurity>0</DocSecurity>
  <Lines>458</Lines>
  <Paragraphs>364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13477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8</cp:revision>
  <cp:lastPrinted>2013-11-15T22:11:00Z</cp:lastPrinted>
  <dcterms:created xsi:type="dcterms:W3CDTF">2025-12-01T20:41:00Z</dcterms:created>
  <dcterms:modified xsi:type="dcterms:W3CDTF">2026-01-08T16:16:00Z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2025-12-01T20:41:20Z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4fe6e9a7-f6c0-41e4-86ee-e54ccc60799e</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